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A86F9" w14:textId="77777777" w:rsidR="00BB485E" w:rsidRPr="00C90994" w:rsidRDefault="00BB485E" w:rsidP="00F8577E">
      <w:pPr>
        <w:pStyle w:val="Heading1"/>
        <w:keepNext w:val="0"/>
        <w:keepLines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lang w:val="lt-LT"/>
        </w:rPr>
      </w:pPr>
      <w:r w:rsidRPr="00C90994">
        <w:rPr>
          <w:rFonts w:ascii="Times New Roman" w:hAnsi="Times New Roman" w:cs="Times New Roman"/>
          <w:b/>
          <w:color w:val="auto"/>
          <w:sz w:val="22"/>
          <w:szCs w:val="22"/>
          <w:lang w:val="lt-LT"/>
        </w:rPr>
        <w:t>D DALIS.</w:t>
      </w:r>
    </w:p>
    <w:p w14:paraId="0148BDA0" w14:textId="77777777" w:rsidR="00BB485E" w:rsidRPr="00C90994" w:rsidRDefault="00BB485E" w:rsidP="00F8577E">
      <w:pPr>
        <w:pStyle w:val="Heading1"/>
        <w:keepNext w:val="0"/>
        <w:keepLines w:val="0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2"/>
          <w:szCs w:val="22"/>
          <w:lang w:val="lt-LT"/>
        </w:rPr>
      </w:pPr>
      <w:r w:rsidRPr="00C90994">
        <w:rPr>
          <w:rFonts w:ascii="Times New Roman" w:hAnsi="Times New Roman" w:cs="Times New Roman"/>
          <w:b/>
          <w:color w:val="auto"/>
          <w:sz w:val="22"/>
          <w:szCs w:val="22"/>
          <w:lang w:val="lt-LT"/>
        </w:rPr>
        <w:t>DPS tiekėjų naudojimosi CPO IS tvarkos aprašas</w:t>
      </w:r>
    </w:p>
    <w:p w14:paraId="5E9F5B52" w14:textId="77777777" w:rsidR="00BB485E" w:rsidRPr="00C90994" w:rsidRDefault="00BB485E" w:rsidP="00F8577E">
      <w:pPr>
        <w:pStyle w:val="Heading1"/>
        <w:keepNext w:val="0"/>
        <w:keepLines w:val="0"/>
        <w:spacing w:before="0"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lt-LT"/>
        </w:rPr>
      </w:pPr>
      <w:r w:rsidRPr="00C90994">
        <w:rPr>
          <w:rFonts w:ascii="Times New Roman" w:hAnsi="Times New Roman" w:cs="Times New Roman"/>
          <w:b/>
          <w:sz w:val="22"/>
          <w:szCs w:val="22"/>
          <w:lang w:val="lt-LT"/>
        </w:rPr>
        <w:tab/>
      </w:r>
    </w:p>
    <w:p w14:paraId="227F3B79" w14:textId="77777777" w:rsidR="00BB485E" w:rsidRPr="00C90994" w:rsidRDefault="00BB485E" w:rsidP="00F8577E">
      <w:pPr>
        <w:pStyle w:val="Heading1"/>
        <w:keepNext w:val="0"/>
        <w:keepLines w:val="0"/>
        <w:numPr>
          <w:ilvl w:val="0"/>
          <w:numId w:val="3"/>
        </w:numPr>
        <w:spacing w:before="0"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lt-LT"/>
        </w:rPr>
      </w:pPr>
      <w:r w:rsidRPr="00C90994">
        <w:rPr>
          <w:rFonts w:ascii="Times New Roman" w:hAnsi="Times New Roman" w:cs="Times New Roman"/>
          <w:b/>
          <w:color w:val="000000"/>
          <w:sz w:val="22"/>
          <w:szCs w:val="22"/>
          <w:lang w:val="lt-LT"/>
        </w:rPr>
        <w:t>Vartojamos sąvokos</w:t>
      </w:r>
    </w:p>
    <w:p w14:paraId="0619585E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sz w:val="22"/>
          <w:szCs w:val="22"/>
          <w:lang w:val="lt-LT"/>
        </w:rPr>
      </w:pPr>
      <w:r w:rsidRPr="00C90994">
        <w:rPr>
          <w:b/>
          <w:caps w:val="0"/>
          <w:sz w:val="22"/>
          <w:szCs w:val="22"/>
          <w:lang w:val="lt-LT"/>
        </w:rPr>
        <w:t>Identifikavimo duomenys</w:t>
      </w:r>
      <w:r w:rsidRPr="00C90994">
        <w:rPr>
          <w:caps w:val="0"/>
          <w:sz w:val="22"/>
          <w:szCs w:val="22"/>
          <w:lang w:val="lt-LT"/>
        </w:rPr>
        <w:t xml:space="preserve"> - </w:t>
      </w:r>
      <w:r w:rsidRPr="00C90994">
        <w:rPr>
          <w:sz w:val="22"/>
          <w:szCs w:val="22"/>
          <w:lang w:val="lt-LT"/>
        </w:rPr>
        <w:t xml:space="preserve">CPO LT </w:t>
      </w:r>
      <w:r w:rsidRPr="00C90994">
        <w:rPr>
          <w:caps w:val="0"/>
          <w:sz w:val="22"/>
          <w:szCs w:val="22"/>
          <w:lang w:val="lt-LT"/>
        </w:rPr>
        <w:t xml:space="preserve">suteiktos tiekėjo autentiškumą patvirtinančios priemonės, skirtos tiekėjo naudotojams identifikuoti ir jų atliekamiems veiksmams autorizuoti </w:t>
      </w:r>
      <w:r w:rsidRPr="00C90994">
        <w:rPr>
          <w:rStyle w:val="Heading1Char"/>
          <w:rFonts w:ascii="Times New Roman" w:eastAsia="Calibri" w:hAnsi="Times New Roman" w:cs="Times New Roman"/>
          <w:color w:val="000000"/>
          <w:sz w:val="22"/>
          <w:szCs w:val="22"/>
          <w:lang w:val="lt-LT"/>
        </w:rPr>
        <w:t>CPO IS.</w:t>
      </w:r>
      <w:r w:rsidRPr="00C90994">
        <w:rPr>
          <w:caps w:val="0"/>
          <w:sz w:val="22"/>
          <w:szCs w:val="22"/>
          <w:lang w:val="lt-LT"/>
        </w:rPr>
        <w:t xml:space="preserve"> </w:t>
      </w:r>
    </w:p>
    <w:p w14:paraId="162C41F2" w14:textId="63A529C5" w:rsidR="00BB485E" w:rsidRPr="00F8577E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sz w:val="22"/>
          <w:szCs w:val="22"/>
          <w:lang w:val="lt-LT"/>
        </w:rPr>
      </w:pPr>
      <w:r w:rsidRPr="00C90994">
        <w:rPr>
          <w:b/>
          <w:caps w:val="0"/>
          <w:sz w:val="22"/>
          <w:szCs w:val="22"/>
          <w:lang w:val="lt-LT"/>
        </w:rPr>
        <w:t>Naudotojas</w:t>
      </w:r>
      <w:r w:rsidRPr="00C90994">
        <w:rPr>
          <w:caps w:val="0"/>
          <w:sz w:val="22"/>
          <w:szCs w:val="22"/>
          <w:lang w:val="lt-LT"/>
        </w:rPr>
        <w:t xml:space="preserve"> – D</w:t>
      </w:r>
      <w:r w:rsidRPr="00C90994">
        <w:rPr>
          <w:sz w:val="22"/>
          <w:szCs w:val="22"/>
          <w:lang w:val="lt-LT"/>
        </w:rPr>
        <w:t xml:space="preserve">PS </w:t>
      </w:r>
      <w:r w:rsidRPr="00C90994">
        <w:rPr>
          <w:caps w:val="0"/>
          <w:sz w:val="22"/>
          <w:szCs w:val="22"/>
          <w:lang w:val="lt-LT"/>
        </w:rPr>
        <w:t xml:space="preserve">tiekėjo registruotas, veiksmus </w:t>
      </w:r>
      <w:r w:rsidRPr="00C90994">
        <w:rPr>
          <w:rStyle w:val="Heading1Char"/>
          <w:rFonts w:ascii="Times New Roman" w:eastAsia="Calibri" w:hAnsi="Times New Roman" w:cs="Times New Roman"/>
          <w:caps w:val="0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sz w:val="22"/>
          <w:szCs w:val="22"/>
          <w:lang w:val="lt-LT"/>
        </w:rPr>
        <w:t>įgaliotas atlikti fizinis asmuo.</w:t>
      </w:r>
    </w:p>
    <w:p w14:paraId="3AEA9FB4" w14:textId="77777777" w:rsidR="00BB485E" w:rsidRPr="00C90994" w:rsidRDefault="00BB485E" w:rsidP="00F8577E">
      <w:pPr>
        <w:pStyle w:val="Default"/>
        <w:numPr>
          <w:ilvl w:val="0"/>
          <w:numId w:val="3"/>
        </w:numPr>
        <w:jc w:val="both"/>
        <w:rPr>
          <w:sz w:val="22"/>
          <w:szCs w:val="22"/>
        </w:rPr>
      </w:pPr>
      <w:r w:rsidRPr="00C90994">
        <w:rPr>
          <w:b/>
          <w:bCs/>
          <w:sz w:val="22"/>
          <w:szCs w:val="22"/>
        </w:rPr>
        <w:t xml:space="preserve">Registracija ir veiksmai CPO IS </w:t>
      </w:r>
    </w:p>
    <w:p w14:paraId="55FD9E79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aps w:val="0"/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 xml:space="preserve">Veiksmus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sz w:val="22"/>
          <w:szCs w:val="22"/>
          <w:lang w:val="lt-LT"/>
        </w:rPr>
        <w:t>gali atlikti tik Naudotojai, panaudodami jiems suteiktus identifikavimo duomenis.</w:t>
      </w:r>
    </w:p>
    <w:p w14:paraId="7DB558E0" w14:textId="54B4C5F6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 xml:space="preserve">Naudotojų registracija ir veiksmai CPO IS atliekami vadovaujantis šiuo aprašu ir </w:t>
      </w:r>
      <w:r w:rsidR="005B54F4">
        <w:rPr>
          <w:caps w:val="0"/>
          <w:sz w:val="22"/>
          <w:szCs w:val="22"/>
          <w:lang w:val="lt-LT"/>
        </w:rPr>
        <w:t>CPO LT Katalogo tiekėjo registracijos instrukcija</w:t>
      </w:r>
      <w:r w:rsidRPr="00C90994">
        <w:rPr>
          <w:sz w:val="22"/>
          <w:szCs w:val="22"/>
          <w:lang w:val="lt-LT"/>
        </w:rPr>
        <w:t>.</w:t>
      </w:r>
      <w:r w:rsidRPr="00C90994">
        <w:rPr>
          <w:caps w:val="0"/>
          <w:sz w:val="22"/>
          <w:szCs w:val="22"/>
          <w:lang w:val="lt-LT"/>
        </w:rPr>
        <w:t xml:space="preserve"> Naudotojų registracijos tvarka skelbiama CPO IS. </w:t>
      </w:r>
    </w:p>
    <w:p w14:paraId="311F902C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>T</w:t>
      </w:r>
      <w:r w:rsidRPr="00C90994">
        <w:rPr>
          <w:bCs/>
          <w:caps w:val="0"/>
          <w:sz w:val="22"/>
          <w:szCs w:val="22"/>
          <w:lang w:val="lt-LT"/>
        </w:rPr>
        <w:t>iekėjas registruodamas Naudotojus patvirtina, kad:</w:t>
      </w:r>
    </w:p>
    <w:p w14:paraId="22EAB922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tabs>
          <w:tab w:val="num" w:pos="1134"/>
        </w:tabs>
        <w:spacing w:before="0" w:beforeAutospacing="0" w:after="0" w:line="240" w:lineRule="auto"/>
        <w:rPr>
          <w:bCs/>
          <w:caps w:val="0"/>
          <w:sz w:val="22"/>
          <w:szCs w:val="22"/>
          <w:lang w:val="lt-LT"/>
        </w:rPr>
      </w:pPr>
      <w:r w:rsidRPr="00C90994">
        <w:rPr>
          <w:bCs/>
          <w:caps w:val="0"/>
          <w:sz w:val="22"/>
          <w:szCs w:val="22"/>
          <w:lang w:val="lt-LT"/>
        </w:rPr>
        <w:t xml:space="preserve"> yra gavęs registruojamų asmenų sutikimą naudoti jų asmens duomenis </w:t>
      </w:r>
      <w:r w:rsidRPr="00C90994">
        <w:rPr>
          <w:caps w:val="0"/>
          <w:sz w:val="22"/>
          <w:szCs w:val="22"/>
          <w:lang w:val="lt-LT"/>
        </w:rPr>
        <w:t xml:space="preserve">CPO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>IS</w:t>
      </w:r>
      <w:r w:rsidRPr="00C90994">
        <w:rPr>
          <w:bCs/>
          <w:caps w:val="0"/>
          <w:sz w:val="22"/>
          <w:szCs w:val="22"/>
          <w:lang w:val="lt-LT"/>
        </w:rPr>
        <w:t>;</w:t>
      </w:r>
    </w:p>
    <w:p w14:paraId="21CD1C54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tabs>
          <w:tab w:val="num" w:pos="1134"/>
        </w:tabs>
        <w:spacing w:before="0" w:beforeAutospacing="0" w:after="0" w:line="240" w:lineRule="auto"/>
        <w:rPr>
          <w:bCs/>
          <w:caps w:val="0"/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 xml:space="preserve"> CPO IS </w:t>
      </w:r>
      <w:r w:rsidRPr="00C90994">
        <w:rPr>
          <w:bCs/>
          <w:caps w:val="0"/>
          <w:sz w:val="22"/>
          <w:szCs w:val="22"/>
          <w:lang w:val="lt-LT"/>
        </w:rPr>
        <w:t>registruojami Naudotojai yra įgalioti atstovauti (įskaitant pasiūlymo pateikimą), DPS tiekėjui vykdant K</w:t>
      </w:r>
      <w:r w:rsidRPr="00C90994">
        <w:rPr>
          <w:caps w:val="0"/>
          <w:sz w:val="22"/>
          <w:szCs w:val="22"/>
          <w:lang w:val="lt-LT"/>
        </w:rPr>
        <w:t>onkrečių pirkimų procedūras</w:t>
      </w:r>
      <w:r w:rsidRPr="00C90994">
        <w:rPr>
          <w:bCs/>
          <w:caps w:val="0"/>
          <w:sz w:val="22"/>
          <w:szCs w:val="22"/>
          <w:lang w:val="lt-LT"/>
        </w:rPr>
        <w:t>;</w:t>
      </w:r>
    </w:p>
    <w:p w14:paraId="54C48739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tabs>
          <w:tab w:val="num" w:pos="1134"/>
        </w:tabs>
        <w:spacing w:before="0" w:beforeAutospacing="0" w:after="0" w:line="240" w:lineRule="auto"/>
        <w:rPr>
          <w:caps w:val="0"/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 xml:space="preserve"> jis sutinka, kad naudotojams nurodytais el. paštais būtų siunčiami CPO IS pranešimai. </w:t>
      </w:r>
    </w:p>
    <w:p w14:paraId="12848534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tabs>
          <w:tab w:val="num" w:pos="1134"/>
        </w:tabs>
        <w:spacing w:before="0" w:beforeAutospacing="0" w:after="0" w:line="240" w:lineRule="auto"/>
        <w:rPr>
          <w:caps w:val="0"/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 xml:space="preserve"> Naudotojai, teikdami pasiūlymus yra susipažinę su atitinkamo pirkimo, įskaitant konkretų pirkimą, pirkimo dokumentais ir sąlygomis.</w:t>
      </w:r>
    </w:p>
    <w:p w14:paraId="00F6DA29" w14:textId="77777777" w:rsidR="00BB485E" w:rsidRPr="00C90994" w:rsidRDefault="00BB485E" w:rsidP="00F8577E">
      <w:pPr>
        <w:numPr>
          <w:ilvl w:val="1"/>
          <w:numId w:val="3"/>
        </w:numPr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color w:val="000000"/>
          <w:lang w:val="lt-LT"/>
        </w:rPr>
      </w:pPr>
      <w:r w:rsidRPr="00C90994">
        <w:rPr>
          <w:rFonts w:ascii="Times New Roman" w:hAnsi="Times New Roman" w:cs="Times New Roman"/>
          <w:bCs/>
          <w:iCs/>
          <w:color w:val="000000"/>
          <w:lang w:val="lt-LT"/>
        </w:rPr>
        <w:t xml:space="preserve">Identifikavimo duomenys gali būti keičiami Naudotojui kreipiantis į CPO LT. </w:t>
      </w:r>
    </w:p>
    <w:p w14:paraId="191C0833" w14:textId="361B4BBB" w:rsidR="00BB485E" w:rsidRPr="00C90994" w:rsidRDefault="00BB485E" w:rsidP="00F8577E">
      <w:pPr>
        <w:numPr>
          <w:ilvl w:val="1"/>
          <w:numId w:val="3"/>
        </w:numPr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color w:val="000000"/>
          <w:lang w:val="lt-LT"/>
        </w:rPr>
      </w:pPr>
      <w:r w:rsidRPr="00C90994">
        <w:rPr>
          <w:rFonts w:ascii="Times New Roman" w:hAnsi="Times New Roman" w:cs="Times New Roman"/>
          <w:bCs/>
          <w:iCs/>
          <w:color w:val="000000"/>
          <w:lang w:val="lt-LT"/>
        </w:rPr>
        <w:t xml:space="preserve">Identifikavimo duomenys naujai registruojamiems ar keičiamiems Naudotojams suteikiami </w:t>
      </w:r>
      <w:r w:rsidR="001142EB">
        <w:rPr>
          <w:rFonts w:ascii="Times New Roman" w:hAnsi="Times New Roman" w:cs="Times New Roman"/>
          <w:bCs/>
          <w:iCs/>
          <w:color w:val="000000"/>
          <w:lang w:val="lt-LT"/>
        </w:rPr>
        <w:t>CPO LT Katalogo tiekėjo registracijos</w:t>
      </w:r>
      <w:r w:rsidRPr="00C90994">
        <w:rPr>
          <w:rFonts w:ascii="Times New Roman" w:hAnsi="Times New Roman" w:cs="Times New Roman"/>
          <w:bCs/>
          <w:iCs/>
          <w:color w:val="000000"/>
          <w:lang w:val="lt-LT"/>
        </w:rPr>
        <w:t xml:space="preserve"> instrukcijoje nustatyta tvarka.</w:t>
      </w:r>
    </w:p>
    <w:p w14:paraId="637353EF" w14:textId="77777777" w:rsidR="00BB485E" w:rsidRPr="00C90994" w:rsidRDefault="00BB485E" w:rsidP="00F8577E">
      <w:pPr>
        <w:numPr>
          <w:ilvl w:val="1"/>
          <w:numId w:val="3"/>
        </w:numPr>
        <w:spacing w:after="0" w:line="240" w:lineRule="auto"/>
        <w:jc w:val="both"/>
        <w:outlineLvl w:val="1"/>
        <w:rPr>
          <w:rFonts w:ascii="Times New Roman" w:hAnsi="Times New Roman" w:cs="Times New Roman"/>
          <w:bCs/>
          <w:iCs/>
          <w:color w:val="000000"/>
          <w:lang w:val="lt-LT"/>
        </w:rPr>
      </w:pPr>
      <w:r w:rsidRPr="00C90994">
        <w:rPr>
          <w:rFonts w:ascii="Times New Roman" w:hAnsi="Times New Roman" w:cs="Times New Roman"/>
          <w:bCs/>
          <w:iCs/>
          <w:color w:val="000000"/>
          <w:lang w:val="lt-LT"/>
        </w:rPr>
        <w:t xml:space="preserve">Naudotojo identifikavimo duomenys turi tokią pačią juridinę galią kaip ir įgalioto DPS tiekėjo atstovo parašas. DPS tiekėjas neturi teisės ginčyti </w:t>
      </w:r>
      <w:r w:rsidRPr="00C90994">
        <w:rPr>
          <w:rStyle w:val="Heading1Char"/>
          <w:rFonts w:ascii="Times New Roman" w:eastAsia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rFonts w:ascii="Times New Roman" w:hAnsi="Times New Roman" w:cs="Times New Roman"/>
          <w:bCs/>
          <w:iCs/>
          <w:color w:val="000000"/>
          <w:lang w:val="lt-LT"/>
        </w:rPr>
        <w:t>įvykdyto veiksmo, jeigu veiksmą atliko Naudotojas, kurį CPO LT identifikavo pagal DPS tiekėjo Identifikavimo duomenis.</w:t>
      </w:r>
    </w:p>
    <w:p w14:paraId="5A67E122" w14:textId="260AAE6B" w:rsidR="00BB485E" w:rsidRPr="00C90994" w:rsidRDefault="00BB485E" w:rsidP="00F8577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lang w:val="lt-LT"/>
        </w:rPr>
      </w:pPr>
      <w:r w:rsidRPr="00C90994">
        <w:rPr>
          <w:rFonts w:ascii="Times New Roman" w:hAnsi="Times New Roman" w:cs="Times New Roman"/>
          <w:color w:val="000000"/>
          <w:lang w:val="lt-LT"/>
        </w:rPr>
        <w:t>2.7. Tiekėjas užtikrina, kad CPO IS siūlom</w:t>
      </w:r>
      <w:r w:rsidR="00F308AD">
        <w:rPr>
          <w:rFonts w:ascii="Times New Roman" w:hAnsi="Times New Roman" w:cs="Times New Roman"/>
          <w:color w:val="000000"/>
          <w:lang w:val="lt-LT"/>
        </w:rPr>
        <w:t>i</w:t>
      </w:r>
      <w:r w:rsidRPr="00C90994">
        <w:rPr>
          <w:rFonts w:ascii="Times New Roman" w:hAnsi="Times New Roman" w:cs="Times New Roman"/>
          <w:color w:val="000000"/>
          <w:lang w:val="lt-LT"/>
        </w:rPr>
        <w:t xml:space="preserve"> ir Užsakovams teikiam</w:t>
      </w:r>
      <w:r w:rsidR="00A25ED2">
        <w:rPr>
          <w:rFonts w:ascii="Times New Roman" w:hAnsi="Times New Roman" w:cs="Times New Roman"/>
          <w:color w:val="000000"/>
          <w:lang w:val="lt-LT"/>
        </w:rPr>
        <w:t>i</w:t>
      </w:r>
      <w:r w:rsidRPr="00C90994">
        <w:rPr>
          <w:rFonts w:ascii="Times New Roman" w:hAnsi="Times New Roman" w:cs="Times New Roman"/>
          <w:color w:val="000000"/>
          <w:lang w:val="lt-LT"/>
        </w:rPr>
        <w:t xml:space="preserve"> Darbai atitinka pirkimo dokumentų B dalyje nurodytą techninę specifikaciją.</w:t>
      </w:r>
    </w:p>
    <w:p w14:paraId="63AC804A" w14:textId="3340A958" w:rsidR="00BB485E" w:rsidRPr="00C90994" w:rsidRDefault="00BB485E" w:rsidP="00F8577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bCs/>
          <w:i/>
          <w:color w:val="FF0000"/>
          <w:lang w:val="lt-LT"/>
        </w:rPr>
      </w:pPr>
    </w:p>
    <w:p w14:paraId="6BC272E4" w14:textId="77777777" w:rsidR="00BB485E" w:rsidRPr="00C90994" w:rsidRDefault="00BB485E" w:rsidP="00F8577E">
      <w:pPr>
        <w:pStyle w:val="Heading2"/>
        <w:keepNext w:val="0"/>
        <w:numPr>
          <w:ilvl w:val="0"/>
          <w:numId w:val="0"/>
        </w:numPr>
        <w:spacing w:before="0" w:beforeAutospacing="0" w:after="0" w:line="240" w:lineRule="auto"/>
        <w:rPr>
          <w:b/>
          <w:caps w:val="0"/>
          <w:color w:val="000000"/>
          <w:sz w:val="22"/>
          <w:szCs w:val="22"/>
          <w:lang w:val="lt-LT"/>
        </w:rPr>
      </w:pPr>
    </w:p>
    <w:p w14:paraId="1DBE9721" w14:textId="77777777" w:rsidR="00BB485E" w:rsidRPr="00C90994" w:rsidRDefault="00BB485E" w:rsidP="00F8577E">
      <w:pPr>
        <w:pStyle w:val="Heading2"/>
        <w:keepNext w:val="0"/>
        <w:numPr>
          <w:ilvl w:val="0"/>
          <w:numId w:val="3"/>
        </w:numPr>
        <w:spacing w:before="0" w:beforeAutospacing="0" w:after="0" w:line="240" w:lineRule="auto"/>
        <w:rPr>
          <w:b/>
          <w:caps w:val="0"/>
          <w:color w:val="000000"/>
          <w:sz w:val="22"/>
          <w:szCs w:val="22"/>
          <w:lang w:val="lt-LT"/>
        </w:rPr>
      </w:pPr>
      <w:r w:rsidRPr="00C90994">
        <w:rPr>
          <w:b/>
          <w:caps w:val="0"/>
          <w:color w:val="000000"/>
          <w:sz w:val="22"/>
          <w:szCs w:val="22"/>
          <w:lang w:val="lt-LT"/>
        </w:rPr>
        <w:t>DPS tiekėjo ir CPO LT teisės ir įsipareigojimai</w:t>
      </w:r>
    </w:p>
    <w:p w14:paraId="33B8A208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DPS tiekėjas turi teisę:</w:t>
      </w:r>
    </w:p>
    <w:p w14:paraId="4D2CECF7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CPO </w:t>
      </w:r>
      <w:r w:rsidRPr="00C90994">
        <w:rPr>
          <w:caps w:val="0"/>
          <w:sz w:val="22"/>
          <w:szCs w:val="22"/>
          <w:lang w:val="lt-LT"/>
        </w:rPr>
        <w:t>IS techninių galimybių ribose gauti prieigą prie visų Konkrečių pirkimų, kuriems išsiųsti Kvietimai pateikti pasiūlymus, ir kuriems priskirtas DPS tiekėjas, duomenų;</w:t>
      </w:r>
    </w:p>
    <w:p w14:paraId="4F8B9453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 xml:space="preserve">teikti pasiūlymus ir pastabas CPO LT dėl </w:t>
      </w:r>
      <w:r w:rsidRPr="00C90994">
        <w:rPr>
          <w:rStyle w:val="Heading1Char"/>
          <w:rFonts w:ascii="Times New Roman" w:hAnsi="Times New Roman" w:cs="Times New Roman"/>
          <w:color w:val="auto"/>
          <w:sz w:val="22"/>
          <w:szCs w:val="22"/>
          <w:lang w:val="lt-LT"/>
        </w:rPr>
        <w:t xml:space="preserve">CPO IS </w:t>
      </w:r>
      <w:r w:rsidRPr="00C90994">
        <w:rPr>
          <w:caps w:val="0"/>
          <w:sz w:val="22"/>
          <w:szCs w:val="22"/>
          <w:lang w:val="lt-LT"/>
        </w:rPr>
        <w:t xml:space="preserve">funkcionalumų; </w:t>
      </w:r>
    </w:p>
    <w:p w14:paraId="38C610C4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 xml:space="preserve">informuoti CPO LT apie dėl nevykdomų Užsakovo sutartinių įsipareigojimų nutrauktas su DPS tiekėju sudarytas </w:t>
      </w:r>
      <w:r w:rsidRPr="00C90994">
        <w:rPr>
          <w:rStyle w:val="Heading1Char"/>
          <w:rFonts w:ascii="Times New Roman" w:hAnsi="Times New Roman" w:cs="Times New Roman"/>
          <w:caps w:val="0"/>
          <w:color w:val="auto"/>
          <w:sz w:val="22"/>
          <w:szCs w:val="22"/>
          <w:lang w:val="lt-LT"/>
        </w:rPr>
        <w:t xml:space="preserve">Pirkimo </w:t>
      </w:r>
      <w:r w:rsidRPr="00C90994">
        <w:rPr>
          <w:caps w:val="0"/>
          <w:sz w:val="22"/>
          <w:szCs w:val="22"/>
          <w:lang w:val="lt-LT"/>
        </w:rPr>
        <w:t>sutartis;</w:t>
      </w:r>
    </w:p>
    <w:p w14:paraId="217DF62A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 xml:space="preserve">registruoti naujus/pakeisti esamus </w:t>
      </w:r>
      <w:r w:rsidRPr="00C90994">
        <w:rPr>
          <w:rStyle w:val="Heading1Char"/>
          <w:rFonts w:ascii="Times New Roman" w:hAnsi="Times New Roman" w:cs="Times New Roman"/>
          <w:color w:val="auto"/>
          <w:sz w:val="22"/>
          <w:szCs w:val="22"/>
          <w:lang w:val="lt-LT"/>
        </w:rPr>
        <w:t>N</w:t>
      </w:r>
      <w:r w:rsidRPr="00C90994">
        <w:rPr>
          <w:caps w:val="0"/>
          <w:sz w:val="22"/>
          <w:szCs w:val="22"/>
          <w:lang w:val="lt-LT"/>
        </w:rPr>
        <w:t>audotojus;</w:t>
      </w:r>
    </w:p>
    <w:p w14:paraId="78595D41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 xml:space="preserve">DPS tiekėjas turi visas kitas pirkimo dokumentuose bei Lietuvos Respublikoje galiojančiuose teisės aktuose </w:t>
      </w:r>
      <w:r w:rsidRPr="00C90994">
        <w:rPr>
          <w:caps w:val="0"/>
          <w:color w:val="000000"/>
          <w:sz w:val="22"/>
          <w:szCs w:val="22"/>
          <w:lang w:val="lt-LT"/>
        </w:rPr>
        <w:t>nustatytas teises.</w:t>
      </w:r>
    </w:p>
    <w:p w14:paraId="175B8911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DPS tiekėjas įsipareigoja:</w:t>
      </w:r>
    </w:p>
    <w:p w14:paraId="2DA60DCB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užtikrinti, kad DPS </w:t>
      </w:r>
      <w:r w:rsidRPr="00C90994">
        <w:rPr>
          <w:caps w:val="0"/>
          <w:color w:val="000000" w:themeColor="text1"/>
          <w:sz w:val="22"/>
          <w:szCs w:val="22"/>
          <w:lang w:val="lt-LT"/>
        </w:rPr>
        <w:t>siūlomas ir vykdant Pirkimo sutartį teikiamas pirkimo objektas atitiktų pirkimo dokumentuose nustatytus bei visus su siūlomu pirkimo objektu s</w:t>
      </w:r>
      <w:r w:rsidRPr="00C90994">
        <w:rPr>
          <w:caps w:val="0"/>
          <w:color w:val="000000"/>
          <w:sz w:val="22"/>
          <w:szCs w:val="22"/>
          <w:lang w:val="lt-LT"/>
        </w:rPr>
        <w:t>usijusių teisės aktų numatytus reikalavimus;</w:t>
      </w:r>
    </w:p>
    <w:p w14:paraId="566BFC90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laikytis pirkimo dokumentuose numatytų procedūrų ir keliamų reikalavimų;</w:t>
      </w:r>
    </w:p>
    <w:p w14:paraId="07C4F5A9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laimėjęs Konkretų pirkimą sudaryti </w:t>
      </w:r>
      <w:r w:rsidRPr="00C90994">
        <w:rPr>
          <w:rStyle w:val="Heading1Char"/>
          <w:rFonts w:ascii="Times New Roman" w:hAnsi="Times New Roman" w:cs="Times New Roman"/>
          <w:caps w:val="0"/>
          <w:color w:val="000000"/>
          <w:sz w:val="22"/>
          <w:szCs w:val="22"/>
          <w:lang w:val="lt-LT"/>
        </w:rPr>
        <w:t xml:space="preserve">Pirkimo </w:t>
      </w:r>
      <w:r w:rsidRPr="00C90994">
        <w:rPr>
          <w:caps w:val="0"/>
          <w:color w:val="000000"/>
          <w:sz w:val="22"/>
          <w:szCs w:val="22"/>
          <w:lang w:val="lt-LT"/>
        </w:rPr>
        <w:t>sutartį su užsakymą pateikusiu Užsakovu bei ją tinkamai vykdyti;</w:t>
      </w:r>
    </w:p>
    <w:p w14:paraId="2A11039A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olor w:val="000000"/>
          <w:sz w:val="22"/>
          <w:szCs w:val="22"/>
          <w:lang w:val="lt-LT"/>
        </w:rPr>
        <w:t xml:space="preserve">DPS </w:t>
      </w:r>
      <w:r w:rsidRPr="00C90994">
        <w:rPr>
          <w:caps w:val="0"/>
          <w:color w:val="000000"/>
          <w:sz w:val="22"/>
          <w:szCs w:val="22"/>
          <w:lang w:val="lt-LT"/>
        </w:rPr>
        <w:t>galiojimo laikotarpiu neturėti pirkimo dokumentų A dalyje nustatytų pašalinimo pagrindų ir atitikti kvalifikacijos reikalavimus (įskaitant subtiekėjus). Jei Europos bendrajame viešųjų pirkimų dokumente (toliau ‒ EBVPD) nurodyta informacija, kuri pateikta CPO LT kartu su paraiška, teikiant pasiūlymą yra pasikeit</w:t>
      </w:r>
      <w:r w:rsidRPr="00C90994">
        <w:rPr>
          <w:caps w:val="0"/>
          <w:color w:val="000000" w:themeColor="text1"/>
          <w:sz w:val="22"/>
          <w:szCs w:val="22"/>
          <w:lang w:val="lt-LT"/>
        </w:rPr>
        <w:t>usi, pateikti Konkrečiame pirkime aktualią informaciją;</w:t>
      </w:r>
    </w:p>
    <w:p w14:paraId="69C3EF0E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užtikrinti, kad Naudotojams suteikti identifikavimo duomenys nebūtų atskleisti ir šiuos duomenis naudotų tik tas asmuo, kuriam jie yra priskirti;</w:t>
      </w:r>
    </w:p>
    <w:p w14:paraId="1CB6CA33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sužinojus apie tai, kad yra atskleisti DPS tiekėjo Naudotojo identifikavimo duomenys, arba kilus įtarimui dėl minėtų duomenų atskleidimo, nedelsiant apie tai informuoti </w:t>
      </w:r>
      <w:r w:rsidRPr="00C90994">
        <w:rPr>
          <w:color w:val="000000"/>
          <w:sz w:val="22"/>
          <w:szCs w:val="22"/>
          <w:lang w:val="lt-LT"/>
        </w:rPr>
        <w:t>CPO LT;</w:t>
      </w:r>
    </w:p>
    <w:p w14:paraId="2B77BF66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olor w:val="000000"/>
          <w:sz w:val="22"/>
          <w:szCs w:val="22"/>
          <w:lang w:val="lt-LT"/>
        </w:rPr>
        <w:lastRenderedPageBreak/>
        <w:t xml:space="preserve">CPO LT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paprašius, ne vėliau kaip per 5 (penkias) darbo dienas pateikti ataskaitas apie ataskaitiniu laikotarpiu įvykdytus </w:t>
      </w:r>
      <w:r w:rsidRPr="00C90994">
        <w:rPr>
          <w:caps w:val="0"/>
          <w:color w:val="000000" w:themeColor="text1"/>
          <w:sz w:val="22"/>
          <w:szCs w:val="22"/>
          <w:lang w:val="lt-LT"/>
        </w:rPr>
        <w:t xml:space="preserve">faktinius pirkimo objekto pardavimus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pagal DPS galiojimo laikotarpiu sudarytas </w:t>
      </w:r>
      <w:r w:rsidRPr="00C90994">
        <w:rPr>
          <w:rStyle w:val="Heading1Char"/>
          <w:rFonts w:ascii="Times New Roman" w:hAnsi="Times New Roman" w:cs="Times New Roman"/>
          <w:caps w:val="0"/>
          <w:color w:val="000000"/>
          <w:sz w:val="22"/>
          <w:szCs w:val="22"/>
          <w:lang w:val="lt-LT"/>
        </w:rPr>
        <w:t xml:space="preserve">Pirkimo </w:t>
      </w:r>
      <w:r w:rsidRPr="00C90994">
        <w:rPr>
          <w:caps w:val="0"/>
          <w:color w:val="000000"/>
          <w:sz w:val="22"/>
          <w:szCs w:val="22"/>
          <w:lang w:val="lt-LT"/>
        </w:rPr>
        <w:t>sutartis;</w:t>
      </w:r>
    </w:p>
    <w:p w14:paraId="2BF680BA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olor w:val="000000"/>
          <w:sz w:val="22"/>
          <w:szCs w:val="22"/>
          <w:lang w:val="lt-LT"/>
        </w:rPr>
        <w:t xml:space="preserve">CPO LT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paprašius, informuoti CPO LT apie šioje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DPS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sudarytų </w:t>
      </w:r>
      <w:r w:rsidRPr="00C90994">
        <w:rPr>
          <w:rStyle w:val="Heading1Char"/>
          <w:rFonts w:ascii="Times New Roman" w:hAnsi="Times New Roman" w:cs="Times New Roman"/>
          <w:caps w:val="0"/>
          <w:color w:val="000000"/>
          <w:sz w:val="22"/>
          <w:szCs w:val="22"/>
          <w:lang w:val="lt-LT"/>
        </w:rPr>
        <w:t xml:space="preserve">Pirkimo </w:t>
      </w:r>
      <w:r w:rsidRPr="00C90994">
        <w:rPr>
          <w:caps w:val="0"/>
          <w:color w:val="000000"/>
          <w:sz w:val="22"/>
          <w:szCs w:val="22"/>
          <w:lang w:val="lt-LT"/>
        </w:rPr>
        <w:t>sutarčių vykdymo aplinkybes;</w:t>
      </w:r>
    </w:p>
    <w:p w14:paraId="2AB51CCA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susilaikyti nuo bet kokių veiksmų, kuriais būtų siekiama sutrikdyti, pakeisti CPO IS veikimą ar kitaip jai pakenkti;</w:t>
      </w:r>
    </w:p>
    <w:p w14:paraId="011E3439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mokėti mokesčius ir baudas, susijusias su dalyvavimu Konkrečiuose pirkimuose;</w:t>
      </w:r>
    </w:p>
    <w:p w14:paraId="7EC62314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DPS tiekėjas turi visus kitus pirkimo dokumentuose bei Lietuvos Respublikoje galiojančiuose teisės aktuose nustatytus įsipareigojimus.</w:t>
      </w:r>
    </w:p>
    <w:p w14:paraId="123CB533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olor w:val="000000"/>
          <w:sz w:val="22"/>
          <w:szCs w:val="22"/>
          <w:lang w:val="lt-LT"/>
        </w:rPr>
        <w:t xml:space="preserve">CPO LT </w:t>
      </w:r>
      <w:r w:rsidRPr="00C90994">
        <w:rPr>
          <w:caps w:val="0"/>
          <w:color w:val="000000"/>
          <w:sz w:val="22"/>
          <w:szCs w:val="22"/>
          <w:lang w:val="lt-LT"/>
        </w:rPr>
        <w:t>turi teisę</w:t>
      </w:r>
      <w:r w:rsidRPr="00C90994">
        <w:rPr>
          <w:color w:val="000000"/>
          <w:sz w:val="22"/>
          <w:szCs w:val="22"/>
          <w:lang w:val="lt-LT"/>
        </w:rPr>
        <w:t>:</w:t>
      </w:r>
    </w:p>
    <w:p w14:paraId="3E001901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prašyti DPS tiekėją pateikti duomenis apie DPS siūlomą ir </w:t>
      </w:r>
      <w:r w:rsidRPr="00C90994">
        <w:rPr>
          <w:caps w:val="0"/>
          <w:color w:val="000000" w:themeColor="text1"/>
          <w:sz w:val="22"/>
          <w:szCs w:val="22"/>
          <w:lang w:val="lt-LT"/>
        </w:rPr>
        <w:t xml:space="preserve">tiekiamą/teikiamą pirkimo objektą, jo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pardavimus bei </w:t>
      </w:r>
      <w:r w:rsidRPr="00C90994">
        <w:rPr>
          <w:rStyle w:val="Heading1Char"/>
          <w:rFonts w:ascii="Times New Roman" w:hAnsi="Times New Roman" w:cs="Times New Roman"/>
          <w:caps w:val="0"/>
          <w:color w:val="000000"/>
          <w:sz w:val="22"/>
          <w:szCs w:val="22"/>
          <w:lang w:val="lt-LT"/>
        </w:rPr>
        <w:t xml:space="preserve">Pirkimo </w:t>
      </w:r>
      <w:r w:rsidRPr="00C90994">
        <w:rPr>
          <w:caps w:val="0"/>
          <w:color w:val="000000"/>
          <w:sz w:val="22"/>
          <w:szCs w:val="22"/>
          <w:lang w:val="lt-LT"/>
        </w:rPr>
        <w:t>sutarčių vykdymo aplinkybes;</w:t>
      </w:r>
    </w:p>
    <w:p w14:paraId="24CC0D09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kaupti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esančius duomenis, stebėti vykdomus Konkrečius pirkimus be atskiro DPS tiekėjo sutikimo, kaupti ir viešinti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>CPO IS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 esančių duomenų statistiką;</w:t>
      </w:r>
    </w:p>
    <w:p w14:paraId="431CEBA9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nutraukti vykdomą Konkretų pirkimą, esant pirkimo dokumentuose  numatytoms aplinkybėms;</w:t>
      </w:r>
    </w:p>
    <w:p w14:paraId="4789809F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sustabdyti DPS tiekėjo dalyvavimą DPS ar pašalinti jį iš DPS esant pirkimo dokumentuose (įskaitant šį aprašą) numatytoms aplinkybėms; </w:t>
      </w:r>
    </w:p>
    <w:p w14:paraId="01181F85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vykdyti laikiną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veikimo stabdymą, atlikti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>techninių procesų pakeitimus, jei tai nekeičia DPS aprašo sąlygų.</w:t>
      </w:r>
    </w:p>
    <w:p w14:paraId="157DD6EF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tikslinti, keisti naudojimosi CPO IS tvarką, nepažeidžiant Viešųjų pirkimų įstatyme nustatytų reikalavimų ir principų ir apie šiuos pakeitimus, patikslinimus ne vėliau kaip per 3 (tris) darbo dienas raštu informuoti visus DPS tiekėjus, atitinkamai</w:t>
      </w:r>
      <w:r w:rsidRPr="00C90994">
        <w:rPr>
          <w:caps w:val="0"/>
          <w:sz w:val="22"/>
          <w:szCs w:val="22"/>
          <w:lang w:val="lt-LT"/>
        </w:rPr>
        <w:t xml:space="preserve"> patikslinimus, paaiškinimus paskelbiant CVP IS ir išsiunčiant visiems DPS tiekėjams. </w:t>
      </w:r>
    </w:p>
    <w:p w14:paraId="17AB4959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CPO LT turi visas kitas pirkimo dokumentuose bei Lietuvos Respublikoje galiojančiuose teisės aktuose nustatytas teises.</w:t>
      </w:r>
    </w:p>
    <w:p w14:paraId="212994FE" w14:textId="77777777" w:rsidR="00BB485E" w:rsidRPr="00C90994" w:rsidRDefault="00BB485E" w:rsidP="00F8577E">
      <w:pPr>
        <w:pStyle w:val="paragraph"/>
        <w:jc w:val="both"/>
        <w:textAlignment w:val="baseline"/>
        <w:rPr>
          <w:rFonts w:ascii="Times New Roman" w:hAnsi="Times New Roman" w:cs="Times New Roman"/>
          <w:lang w:val="lt-LT"/>
        </w:rPr>
      </w:pPr>
      <w:r w:rsidRPr="00C90994">
        <w:rPr>
          <w:rStyle w:val="normaltextrun"/>
          <w:rFonts w:ascii="Times New Roman" w:hAnsi="Times New Roman" w:cs="Times New Roman"/>
          <w:lang w:val="lt-LT"/>
        </w:rPr>
        <w:t>3.3.8. sustabdyti DPS tiekėjo dalyvavimą DPS, kol bus baigtas tiekėjo patikrinimas ir priimtas sprendimas dėl VPĮ 45 straipsnio 2</w:t>
      </w:r>
      <w:r w:rsidRPr="00C90994">
        <w:rPr>
          <w:rStyle w:val="normaltextrun"/>
          <w:rFonts w:ascii="Times New Roman" w:hAnsi="Times New Roman" w:cs="Times New Roman"/>
          <w:vertAlign w:val="superscript"/>
          <w:lang w:val="lt-LT"/>
        </w:rPr>
        <w:t xml:space="preserve">1 </w:t>
      </w:r>
      <w:r w:rsidRPr="00C90994">
        <w:rPr>
          <w:rStyle w:val="normaltextrun"/>
          <w:rFonts w:ascii="Times New Roman" w:hAnsi="Times New Roman" w:cs="Times New Roman"/>
          <w:lang w:val="lt-LT"/>
        </w:rPr>
        <w:t>dalies 1 ir 2 punktuose numatytų aplinkybių egzistavimo.</w:t>
      </w:r>
      <w:r w:rsidRPr="00C90994">
        <w:rPr>
          <w:rStyle w:val="eop"/>
          <w:rFonts w:ascii="Times New Roman" w:hAnsi="Times New Roman" w:cs="Times New Roman"/>
          <w:lang w:val="lt-LT"/>
        </w:rPr>
        <w:t> </w:t>
      </w:r>
    </w:p>
    <w:p w14:paraId="53459233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olor w:val="000000"/>
          <w:sz w:val="22"/>
          <w:szCs w:val="22"/>
          <w:lang w:val="lt-LT"/>
        </w:rPr>
        <w:t xml:space="preserve">CPO LT </w:t>
      </w:r>
      <w:r w:rsidRPr="00C90994">
        <w:rPr>
          <w:caps w:val="0"/>
          <w:color w:val="000000"/>
          <w:sz w:val="22"/>
          <w:szCs w:val="22"/>
          <w:lang w:val="lt-LT"/>
        </w:rPr>
        <w:t>įsipareigoja:</w:t>
      </w:r>
    </w:p>
    <w:p w14:paraId="2F06A062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užtikrinti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techninį palaikymą, administravimą, prieinamumą, ne mažesnį kaip 90% laiko darbo metu darbo dienomis, ir bendrą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>veikimo kontrolę;</w:t>
      </w:r>
    </w:p>
    <w:p w14:paraId="2C439656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konsultuoti Naudotojus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>naudojimo klausimais;</w:t>
      </w:r>
    </w:p>
    <w:p w14:paraId="37EB26B4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saugoti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>esančius duomenis Viešųjų pirkimų įstatymo nustatyta tvarka ir terminais;</w:t>
      </w:r>
    </w:p>
    <w:p w14:paraId="5338897A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apie planuojamus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techninių procesų pakeitimus ir laikiną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>veikimo stabdymą informuoti Naudotojus ne vėliau kaip likus 5 (penkioms) kalendorinėms dienoms iki pakeitimų ar sustabdymo dienos, išskyrus atvejus, kai pakeitimai ar sustabdymas būtini, norint garantuoti informacijos apsaugą nuo nesankcionuoto trečiųjų asmenų naudojimo arba dėl avarinės situacijos.</w:t>
      </w:r>
    </w:p>
    <w:p w14:paraId="3AFEEF1A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aps w:val="0"/>
          <w:color w:val="000000"/>
          <w:sz w:val="22"/>
          <w:szCs w:val="22"/>
          <w:lang w:val="lt-LT"/>
        </w:rPr>
      </w:pPr>
      <w:r w:rsidRPr="00C90994">
        <w:rPr>
          <w:color w:val="000000"/>
          <w:sz w:val="22"/>
          <w:szCs w:val="22"/>
          <w:lang w:val="lt-LT"/>
        </w:rPr>
        <w:t xml:space="preserve">CPO LT </w:t>
      </w:r>
      <w:r w:rsidRPr="00C90994">
        <w:rPr>
          <w:caps w:val="0"/>
          <w:color w:val="000000"/>
          <w:sz w:val="22"/>
          <w:szCs w:val="22"/>
          <w:lang w:val="lt-LT"/>
        </w:rPr>
        <w:t>turi visus kitus pirkimo dokumentuose bei Lietuvos Respublikoje galiojančiuose teisės aktuose nustatytus įsipareigojimus.</w:t>
      </w:r>
    </w:p>
    <w:p w14:paraId="612793DB" w14:textId="77777777" w:rsidR="00BB485E" w:rsidRPr="00C90994" w:rsidRDefault="00BB485E" w:rsidP="00F8577E">
      <w:pPr>
        <w:pStyle w:val="Heading1"/>
        <w:keepLines w:val="0"/>
        <w:spacing w:before="0"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lt-LT"/>
        </w:rPr>
      </w:pPr>
    </w:p>
    <w:p w14:paraId="4660297A" w14:textId="77777777" w:rsidR="00BB485E" w:rsidRPr="00C90994" w:rsidRDefault="00BB485E" w:rsidP="00F8577E">
      <w:pPr>
        <w:pStyle w:val="Heading1"/>
        <w:keepLines w:val="0"/>
        <w:numPr>
          <w:ilvl w:val="0"/>
          <w:numId w:val="3"/>
        </w:numPr>
        <w:spacing w:before="0"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lt-LT"/>
        </w:rPr>
      </w:pPr>
      <w:r w:rsidRPr="00C90994">
        <w:rPr>
          <w:rFonts w:ascii="Times New Roman" w:hAnsi="Times New Roman" w:cs="Times New Roman"/>
          <w:b/>
          <w:color w:val="000000"/>
          <w:sz w:val="22"/>
          <w:szCs w:val="22"/>
          <w:lang w:val="lt-LT"/>
        </w:rPr>
        <w:t>Konfidencialumas</w:t>
      </w:r>
    </w:p>
    <w:p w14:paraId="7223FCE4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DPS tiekėjas ir CPO LT užtikrina, kad:</w:t>
      </w:r>
    </w:p>
    <w:p w14:paraId="69A9B348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konfidencialią informaciją naudos tik DPS veikimo ir Konkrečių pirkimų vykdymo tikslais;</w:t>
      </w:r>
    </w:p>
    <w:p w14:paraId="2E4FC61F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konfidencialios informacijos atskleidimas galimas tik esant rašytiniam kitos šalies sutikimui;</w:t>
      </w:r>
    </w:p>
    <w:p w14:paraId="45705B7E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imsis visų būtinų atsargumo priemonių siekdami užtikrinti, kad konfidenciali informacija nebūtų atskleista ar naudojama ne DPS veikimo tikslais.</w:t>
      </w:r>
    </w:p>
    <w:p w14:paraId="0272CE83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Konfidencialia informacija nelaikoma:</w:t>
      </w:r>
    </w:p>
    <w:p w14:paraId="096933FC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informacija, kuri yra viešai prieinama;</w:t>
      </w:r>
    </w:p>
    <w:p w14:paraId="23FC0D76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informacija, kuri yra valdoma šalių be apribojimų ją atskleisti;</w:t>
      </w:r>
    </w:p>
    <w:p w14:paraId="179D3A35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informacija, pateikta trečiųjų asmenų, turėjusių raštu patvirtintą teisę atskleisti konfidencialią informaciją;</w:t>
      </w:r>
    </w:p>
    <w:p w14:paraId="05CEBF63" w14:textId="77777777" w:rsidR="00BB485E" w:rsidRPr="00C90994" w:rsidRDefault="00BB485E" w:rsidP="00F8577E">
      <w:pPr>
        <w:pStyle w:val="Heading2"/>
        <w:keepNext w:val="0"/>
        <w:numPr>
          <w:ilvl w:val="2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>informacija, kuri privalo būti atskleista pagal įstatymus ar kitus teisės aktus.</w:t>
      </w:r>
    </w:p>
    <w:p w14:paraId="6790F6AB" w14:textId="77777777" w:rsidR="00BB485E" w:rsidRPr="00C90994" w:rsidRDefault="00BB485E" w:rsidP="00F8577E">
      <w:p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</w:p>
    <w:p w14:paraId="3F53DB12" w14:textId="77777777" w:rsidR="00BB485E" w:rsidRPr="00C90994" w:rsidRDefault="00BB485E" w:rsidP="00F8577E">
      <w:pPr>
        <w:pStyle w:val="Heading1"/>
        <w:keepLines w:val="0"/>
        <w:numPr>
          <w:ilvl w:val="0"/>
          <w:numId w:val="3"/>
        </w:numPr>
        <w:spacing w:before="0" w:line="240" w:lineRule="auto"/>
        <w:jc w:val="both"/>
        <w:rPr>
          <w:rFonts w:ascii="Times New Roman" w:hAnsi="Times New Roman" w:cs="Times New Roman"/>
          <w:b/>
          <w:color w:val="000000"/>
          <w:sz w:val="22"/>
          <w:szCs w:val="22"/>
          <w:lang w:val="lt-LT"/>
        </w:rPr>
      </w:pPr>
      <w:r w:rsidRPr="00C90994">
        <w:rPr>
          <w:rFonts w:ascii="Times New Roman" w:hAnsi="Times New Roman" w:cs="Times New Roman"/>
          <w:b/>
          <w:color w:val="000000"/>
          <w:sz w:val="22"/>
          <w:szCs w:val="22"/>
          <w:lang w:val="lt-LT"/>
        </w:rPr>
        <w:lastRenderedPageBreak/>
        <w:t xml:space="preserve">Atsakomybė </w:t>
      </w:r>
    </w:p>
    <w:p w14:paraId="0F0814B6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CPO LT elektroninių paslaugų teikimą reglamentuojančių teisės aktų ribose atsako už tinkamą 3.4 papunktyje numatytų įsipareigojimų vykdymą, taip pat už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>ir CPO LT vidinės kompiuterinės sistemos saugumą bei slaptumą.</w:t>
      </w:r>
    </w:p>
    <w:p w14:paraId="440F556C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olor w:val="000000"/>
          <w:sz w:val="22"/>
          <w:szCs w:val="22"/>
          <w:lang w:val="lt-LT"/>
        </w:rPr>
        <w:t xml:space="preserve">CPO LT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neatsako už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>klaidas, kilusias dėl force majeure aplinkybių, interneto ryšio tiekimo sutrikimų, kompiuterinės įrangos gedimų, elektros tiekimo sutrikimų ar trečiųjų asmenų veiksmų.</w:t>
      </w:r>
    </w:p>
    <w:p w14:paraId="1B4CD8C4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olor w:val="000000"/>
          <w:sz w:val="22"/>
          <w:szCs w:val="22"/>
          <w:lang w:val="lt-LT"/>
        </w:rPr>
        <w:t xml:space="preserve">CPO LT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neatsako už DPS tiekėjo ar Užsakovo pateiktos informacijos teisėtumą, tikrumą bei jos sukeltas pasekmes ir už DPS tiekėjo ar Užsakovo veiksmais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arba </w:t>
      </w:r>
      <w:r w:rsidRPr="00C90994">
        <w:rPr>
          <w:rStyle w:val="Heading1Char"/>
          <w:rFonts w:ascii="Times New Roman" w:hAnsi="Times New Roman" w:cs="Times New Roman"/>
          <w:caps w:val="0"/>
          <w:color w:val="000000"/>
          <w:sz w:val="22"/>
          <w:szCs w:val="22"/>
          <w:lang w:val="lt-LT"/>
        </w:rPr>
        <w:t xml:space="preserve">Pirkimo </w:t>
      </w:r>
      <w:r w:rsidRPr="00C90994">
        <w:rPr>
          <w:caps w:val="0"/>
          <w:color w:val="000000"/>
          <w:sz w:val="22"/>
          <w:szCs w:val="22"/>
          <w:lang w:val="lt-LT"/>
        </w:rPr>
        <w:t>sutarties vykdymo metu padarytus Lietuvos Respublikos viešuosius pirkimus reglamentuojančių ir kitų teisės aktų pažeidimus bei dėl to patirtus nuostolius.</w:t>
      </w:r>
    </w:p>
    <w:p w14:paraId="6E24AA72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color w:val="000000"/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DPS tiekėjas visiškai atsako už visus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atliktus veiksmus panaudojant DPS tiekėjo Naudotojams suteiktus identifikavimo duomenis, taip pat atsako už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>pateiktų DPS tiekėjo duomenų ir informacijos teisingumą ir teisėtumą.</w:t>
      </w:r>
    </w:p>
    <w:p w14:paraId="0FABD00D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sz w:val="22"/>
          <w:szCs w:val="22"/>
          <w:lang w:val="lt-LT"/>
        </w:rPr>
      </w:pPr>
      <w:r w:rsidRPr="00C90994">
        <w:rPr>
          <w:caps w:val="0"/>
          <w:color w:val="000000"/>
          <w:sz w:val="22"/>
          <w:szCs w:val="22"/>
          <w:lang w:val="lt-LT"/>
        </w:rPr>
        <w:t xml:space="preserve">DPS tiekėjas atlygina CPO LT nuostolius, atsiradusius dėl CPO LT programinės įrangos arba suteiktų priemonių gadinimo, neteisėto poveikio ar pakeitimų, kitų neteisėtų DPS tiekėjo veiksmų ar dėl naudojimosi </w:t>
      </w:r>
      <w:r w:rsidRPr="00C90994">
        <w:rPr>
          <w:rStyle w:val="Heading1Char"/>
          <w:rFonts w:ascii="Times New Roman" w:hAnsi="Times New Roman" w:cs="Times New Roman"/>
          <w:color w:val="000000"/>
          <w:sz w:val="22"/>
          <w:szCs w:val="22"/>
          <w:lang w:val="lt-LT"/>
        </w:rPr>
        <w:t xml:space="preserve">CPO IS </w:t>
      </w:r>
      <w:r w:rsidRPr="00C90994">
        <w:rPr>
          <w:caps w:val="0"/>
          <w:color w:val="000000"/>
          <w:sz w:val="22"/>
          <w:szCs w:val="22"/>
          <w:lang w:val="lt-LT"/>
        </w:rPr>
        <w:t>ne D</w:t>
      </w:r>
      <w:r w:rsidRPr="00C90994">
        <w:rPr>
          <w:caps w:val="0"/>
          <w:sz w:val="22"/>
          <w:szCs w:val="22"/>
          <w:lang w:val="lt-LT"/>
        </w:rPr>
        <w:t>PS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 </w:t>
      </w:r>
      <w:r w:rsidRPr="00C90994">
        <w:rPr>
          <w:caps w:val="0"/>
          <w:sz w:val="22"/>
          <w:szCs w:val="22"/>
          <w:lang w:val="lt-LT"/>
        </w:rPr>
        <w:t xml:space="preserve">apraše </w:t>
      </w:r>
      <w:r w:rsidRPr="00C90994">
        <w:rPr>
          <w:caps w:val="0"/>
          <w:color w:val="000000"/>
          <w:sz w:val="22"/>
          <w:szCs w:val="22"/>
          <w:lang w:val="lt-LT"/>
        </w:rPr>
        <w:t xml:space="preserve">numatytą paskirtį. </w:t>
      </w:r>
      <w:r w:rsidRPr="00C90994">
        <w:rPr>
          <w:caps w:val="0"/>
          <w:sz w:val="22"/>
          <w:szCs w:val="22"/>
          <w:lang w:val="lt-LT"/>
        </w:rPr>
        <w:t xml:space="preserve">Nustačiusi, kad Naudotojas nesilaiko 3.2.9 papunktyje nustatytos pareigos, CPO LT apriboja </w:t>
      </w:r>
      <w:r w:rsidRPr="00C90994">
        <w:rPr>
          <w:caps w:val="0"/>
          <w:color w:val="000000"/>
          <w:sz w:val="22"/>
          <w:szCs w:val="22"/>
          <w:lang w:val="lt-LT"/>
        </w:rPr>
        <w:t>DPS t</w:t>
      </w:r>
      <w:r w:rsidRPr="00C90994">
        <w:rPr>
          <w:caps w:val="0"/>
          <w:sz w:val="22"/>
          <w:szCs w:val="22"/>
          <w:lang w:val="lt-LT"/>
        </w:rPr>
        <w:t>iekėjui galimybę prisijungti prie CPO IS 1 mėnesiui. Pakartotinai nustačiusi, kad Naudotojas nesilaiko 3.2.9 papunktyje nustatytos pareigos, CPO LT apriboja Tiekėjui galimybę prisijungti prie CPO IS 3 mėnesiams.</w:t>
      </w:r>
    </w:p>
    <w:p w14:paraId="0B4390E8" w14:textId="77777777" w:rsidR="00BB485E" w:rsidRPr="00C90994" w:rsidRDefault="00BB485E" w:rsidP="00F8577E">
      <w:pPr>
        <w:pStyle w:val="ListParagraph"/>
        <w:numPr>
          <w:ilvl w:val="1"/>
          <w:numId w:val="3"/>
        </w:numPr>
        <w:spacing w:after="0" w:line="240" w:lineRule="auto"/>
        <w:jc w:val="both"/>
        <w:rPr>
          <w:rFonts w:ascii="Times New Roman" w:hAnsi="Times New Roman" w:cs="Times New Roman"/>
          <w:lang w:val="lt-LT"/>
        </w:rPr>
      </w:pPr>
      <w:r w:rsidRPr="00C90994">
        <w:rPr>
          <w:rFonts w:ascii="Times New Roman" w:hAnsi="Times New Roman" w:cs="Times New Roman"/>
          <w:lang w:val="lt-LT"/>
        </w:rPr>
        <w:t>Nustačius, kad DPS tiekėjas nesilaiko 3.2.4 papunktyje nustatytos pareigos, CPO LT sustabdo DPS tiekėjo dalyvavimą konkrečiuose užsakymuose iki nebeliks aplinkybių, dėl kurių DPS tiekėjo dalyvavimas buvo sustabdytas.</w:t>
      </w:r>
    </w:p>
    <w:p w14:paraId="3A1AC356" w14:textId="77777777" w:rsidR="00BB485E" w:rsidRPr="00C90994" w:rsidRDefault="00BB485E" w:rsidP="00F8577E">
      <w:pPr>
        <w:pStyle w:val="Heading2"/>
        <w:keepNext w:val="0"/>
        <w:numPr>
          <w:ilvl w:val="1"/>
          <w:numId w:val="3"/>
        </w:numPr>
        <w:spacing w:before="0" w:beforeAutospacing="0" w:after="0" w:line="240" w:lineRule="auto"/>
        <w:rPr>
          <w:sz w:val="22"/>
          <w:szCs w:val="22"/>
          <w:lang w:val="lt-LT"/>
        </w:rPr>
      </w:pPr>
      <w:r w:rsidRPr="00C90994">
        <w:rPr>
          <w:caps w:val="0"/>
          <w:sz w:val="22"/>
          <w:szCs w:val="22"/>
          <w:lang w:val="lt-LT"/>
        </w:rPr>
        <w:t>Tretiesiems asmenims pareiškus reikalavimą dėl žalos atlyginimo, žalą atlygina kaltoji šalis.</w:t>
      </w:r>
    </w:p>
    <w:p w14:paraId="2FC496C8" w14:textId="77777777" w:rsidR="00BB485E" w:rsidRPr="00C90994" w:rsidRDefault="00BB485E" w:rsidP="00F8577E">
      <w:pPr>
        <w:pStyle w:val="Heading2"/>
        <w:keepNext w:val="0"/>
        <w:numPr>
          <w:ilvl w:val="0"/>
          <w:numId w:val="0"/>
        </w:numPr>
        <w:spacing w:before="0" w:beforeAutospacing="0" w:after="0" w:line="240" w:lineRule="auto"/>
        <w:rPr>
          <w:b/>
          <w:caps w:val="0"/>
          <w:color w:val="000000"/>
          <w:sz w:val="22"/>
          <w:szCs w:val="22"/>
          <w:lang w:val="lt-LT"/>
        </w:rPr>
      </w:pPr>
    </w:p>
    <w:p w14:paraId="23D936A6" w14:textId="77777777" w:rsidR="00BB485E" w:rsidRPr="003B0990" w:rsidRDefault="00BB485E" w:rsidP="00F857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14A4EB38" w14:textId="77777777" w:rsidR="00BB485E" w:rsidRDefault="00BB485E" w:rsidP="00F8577E">
      <w:pPr>
        <w:spacing w:after="0" w:line="240" w:lineRule="auto"/>
      </w:pPr>
    </w:p>
    <w:sectPr w:rsidR="00BB485E" w:rsidSect="002D1DE4">
      <w:headerReference w:type="default" r:id="rId10"/>
      <w:headerReference w:type="first" r:id="rId11"/>
      <w:footerReference w:type="firs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18317D" w14:textId="77777777" w:rsidR="002D1DE4" w:rsidRDefault="002D1DE4" w:rsidP="00BB485E">
      <w:pPr>
        <w:spacing w:after="0" w:line="240" w:lineRule="auto"/>
      </w:pPr>
      <w:r>
        <w:separator/>
      </w:r>
    </w:p>
  </w:endnote>
  <w:endnote w:type="continuationSeparator" w:id="0">
    <w:p w14:paraId="750E9B67" w14:textId="77777777" w:rsidR="002D1DE4" w:rsidRDefault="002D1DE4" w:rsidP="00BB4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210"/>
      <w:gridCol w:w="3210"/>
      <w:gridCol w:w="3210"/>
    </w:tblGrid>
    <w:tr w:rsidR="5D7A6CAD" w14:paraId="4AB0B199" w14:textId="77777777" w:rsidTr="5D7A6CAD">
      <w:tc>
        <w:tcPr>
          <w:tcW w:w="3210" w:type="dxa"/>
        </w:tcPr>
        <w:p w14:paraId="258A1C40" w14:textId="77777777" w:rsidR="00BB485E" w:rsidRDefault="00BB485E" w:rsidP="5D7A6CAD">
          <w:pPr>
            <w:pStyle w:val="Header"/>
            <w:ind w:left="-115"/>
          </w:pPr>
        </w:p>
      </w:tc>
      <w:tc>
        <w:tcPr>
          <w:tcW w:w="3210" w:type="dxa"/>
        </w:tcPr>
        <w:p w14:paraId="3E6A8EEE" w14:textId="77777777" w:rsidR="00BB485E" w:rsidRDefault="00BB485E" w:rsidP="5D7A6CAD">
          <w:pPr>
            <w:pStyle w:val="Header"/>
            <w:jc w:val="center"/>
          </w:pPr>
        </w:p>
      </w:tc>
      <w:tc>
        <w:tcPr>
          <w:tcW w:w="3210" w:type="dxa"/>
        </w:tcPr>
        <w:p w14:paraId="18FA0579" w14:textId="77777777" w:rsidR="00BB485E" w:rsidRDefault="00BB485E" w:rsidP="5D7A6CAD">
          <w:pPr>
            <w:pStyle w:val="Header"/>
            <w:ind w:right="-115"/>
            <w:jc w:val="right"/>
          </w:pPr>
        </w:p>
      </w:tc>
    </w:tr>
  </w:tbl>
  <w:p w14:paraId="779A0EB9" w14:textId="77777777" w:rsidR="00BB485E" w:rsidRDefault="00BB485E" w:rsidP="5D7A6C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EA29C2" w14:textId="77777777" w:rsidR="002D1DE4" w:rsidRDefault="002D1DE4" w:rsidP="00BB485E">
      <w:pPr>
        <w:spacing w:after="0" w:line="240" w:lineRule="auto"/>
      </w:pPr>
      <w:r>
        <w:separator/>
      </w:r>
    </w:p>
  </w:footnote>
  <w:footnote w:type="continuationSeparator" w:id="0">
    <w:p w14:paraId="66FEC534" w14:textId="77777777" w:rsidR="002D1DE4" w:rsidRDefault="002D1DE4" w:rsidP="00BB48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72" w:type="pct"/>
      <w:tblInd w:w="5" w:type="dxa"/>
      <w:tblLayout w:type="fixed"/>
      <w:tblLook w:val="04A0" w:firstRow="1" w:lastRow="0" w:firstColumn="1" w:lastColumn="0" w:noHBand="0" w:noVBand="1"/>
    </w:tblPr>
    <w:tblGrid>
      <w:gridCol w:w="5596"/>
      <w:gridCol w:w="4181"/>
    </w:tblGrid>
    <w:tr w:rsidR="00C70DAD" w:rsidRPr="00BB485E" w14:paraId="68E16A57" w14:textId="77777777" w:rsidTr="007353AA">
      <w:trPr>
        <w:trHeight w:val="568"/>
      </w:trPr>
      <w:tc>
        <w:tcPr>
          <w:tcW w:w="2862" w:type="pct"/>
          <w:shd w:val="clear" w:color="auto" w:fill="auto"/>
          <w:tcMar>
            <w:left w:w="0" w:type="dxa"/>
            <w:right w:w="0" w:type="dxa"/>
          </w:tcMar>
        </w:tcPr>
        <w:p w14:paraId="03A0FD0D" w14:textId="77777777" w:rsidR="00C70DAD" w:rsidRPr="00F8577E" w:rsidRDefault="00C70DAD" w:rsidP="00C70DAD">
          <w:pPr>
            <w:spacing w:after="0"/>
            <w:rPr>
              <w:rFonts w:ascii="Times New Roman" w:hAnsi="Times New Roman" w:cs="Times New Roman"/>
              <w:sz w:val="20"/>
              <w:szCs w:val="20"/>
              <w:lang w:val="cs-CZ" w:eastAsia="ja-JP"/>
            </w:rPr>
          </w:pPr>
          <w:r>
            <w:rPr>
              <w:rFonts w:ascii="Times New Roman" w:hAnsi="Times New Roman" w:cs="Times New Roman"/>
              <w:sz w:val="20"/>
              <w:szCs w:val="20"/>
              <w:lang w:val="cs-CZ" w:eastAsia="ja-JP"/>
            </w:rPr>
            <w:t>Kelių ženklinimo ir saugaus eismo priemonių įrengimo</w:t>
          </w:r>
          <w:r w:rsidRPr="00F8577E">
            <w:rPr>
              <w:rFonts w:ascii="Times New Roman" w:hAnsi="Times New Roman" w:cs="Times New Roman"/>
              <w:sz w:val="20"/>
              <w:szCs w:val="20"/>
              <w:lang w:val="cs-CZ" w:eastAsia="ja-JP"/>
            </w:rPr>
            <w:t xml:space="preserve"> darbų centralizuoto viešasis</w:t>
          </w:r>
          <w:r w:rsidRPr="00F8577E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Pr="00F8577E">
            <w:rPr>
              <w:rFonts w:ascii="Times New Roman" w:hAnsi="Times New Roman" w:cs="Times New Roman"/>
              <w:sz w:val="20"/>
              <w:szCs w:val="20"/>
              <w:lang w:val="cs-CZ" w:eastAsia="ja-JP"/>
            </w:rPr>
            <w:t>pirkimas, taikant dinaminę pirkimo sistemą</w:t>
          </w:r>
        </w:p>
        <w:p w14:paraId="52188A67" w14:textId="77777777" w:rsidR="00C70DAD" w:rsidRPr="00BB485E" w:rsidRDefault="00C70DAD" w:rsidP="00C70DAD">
          <w:pPr>
            <w:spacing w:after="0"/>
            <w:rPr>
              <w:rFonts w:ascii="Times New Roman" w:eastAsia="Times New Roman" w:hAnsi="Times New Roman" w:cs="Times New Roman"/>
              <w:sz w:val="20"/>
              <w:szCs w:val="20"/>
              <w:lang w:val="lt-LT" w:eastAsia="ja-JP"/>
            </w:rPr>
          </w:pP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lt-LT" w:eastAsia="ja-JP"/>
            </w:rPr>
            <w:t>PIRKIMO DOKUMENTAI</w:t>
          </w:r>
        </w:p>
        <w:p w14:paraId="1282717B" w14:textId="68F5D5EF" w:rsidR="00C70DAD" w:rsidRPr="00BB485E" w:rsidRDefault="00C70DAD" w:rsidP="00C70DAD">
          <w:pPr>
            <w:widowControl w:val="0"/>
            <w:tabs>
              <w:tab w:val="left" w:pos="1296"/>
            </w:tabs>
            <w:adjustRightInd w:val="0"/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bCs/>
              <w:iCs/>
              <w:sz w:val="20"/>
              <w:szCs w:val="20"/>
              <w:lang w:val="cs-CZ" w:eastAsia="ja-JP"/>
            </w:rPr>
          </w:pP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Data: 202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4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-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0</w:t>
          </w:r>
          <w:r w:rsidR="00294223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4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-</w:t>
          </w:r>
        </w:p>
      </w:tc>
      <w:tc>
        <w:tcPr>
          <w:tcW w:w="2138" w:type="pct"/>
          <w:shd w:val="clear" w:color="auto" w:fill="auto"/>
        </w:tcPr>
        <w:p w14:paraId="314829EA" w14:textId="77777777" w:rsidR="00C70DAD" w:rsidRPr="00BB485E" w:rsidRDefault="00C70DAD" w:rsidP="00C70DAD">
          <w:pPr>
            <w:spacing w:after="0"/>
            <w:ind w:right="147"/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</w:pP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                          C DALIS</w:t>
          </w:r>
        </w:p>
        <w:p w14:paraId="387CD29F" w14:textId="77777777" w:rsidR="00C70DAD" w:rsidRDefault="00C70DAD" w:rsidP="00C70DAD">
          <w:pPr>
            <w:spacing w:after="0"/>
            <w:ind w:right="147"/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</w:pP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                          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DPS tiekėjų naudojimosi      </w:t>
          </w:r>
        </w:p>
        <w:p w14:paraId="27A8E4B8" w14:textId="77777777" w:rsidR="00C70DAD" w:rsidRPr="00BB485E" w:rsidRDefault="00C70DAD" w:rsidP="00C70DAD">
          <w:pPr>
            <w:spacing w:after="0"/>
            <w:ind w:right="147"/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                          CPO IS tvarkos aprašas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</w:t>
          </w:r>
        </w:p>
        <w:p w14:paraId="155B4136" w14:textId="77777777" w:rsidR="00C70DAD" w:rsidRPr="00BB485E" w:rsidRDefault="00C70DAD" w:rsidP="00C70DAD">
          <w:pPr>
            <w:spacing w:after="0"/>
            <w:ind w:right="147"/>
            <w:rPr>
              <w:rFonts w:ascii="Times New Roman" w:eastAsia="Times New Roman" w:hAnsi="Times New Roman" w:cs="Times New Roman"/>
              <w:bCs/>
              <w:iCs/>
              <w:sz w:val="20"/>
              <w:szCs w:val="20"/>
              <w:lang w:val="cs-CZ" w:eastAsia="ja-JP"/>
            </w:rPr>
          </w:pP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                          PUSLAPIS 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begin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instrText xml:space="preserve">PAGE  </w:instrTex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separate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1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end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IŠ 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begin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instrText xml:space="preserve"> NUMPAGES  \* MERGEFORMAT </w:instrTex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separate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6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end"/>
          </w:r>
        </w:p>
      </w:tc>
    </w:tr>
  </w:tbl>
  <w:p w14:paraId="08C2DA34" w14:textId="77777777" w:rsidR="00C70DAD" w:rsidRDefault="00C70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72" w:type="pct"/>
      <w:tblInd w:w="5" w:type="dxa"/>
      <w:tblLayout w:type="fixed"/>
      <w:tblLook w:val="04A0" w:firstRow="1" w:lastRow="0" w:firstColumn="1" w:lastColumn="0" w:noHBand="0" w:noVBand="1"/>
    </w:tblPr>
    <w:tblGrid>
      <w:gridCol w:w="5596"/>
      <w:gridCol w:w="4181"/>
    </w:tblGrid>
    <w:tr w:rsidR="00BB485E" w:rsidRPr="00A845EC" w14:paraId="5D96DC0B" w14:textId="77777777" w:rsidTr="00A845EC">
      <w:trPr>
        <w:trHeight w:val="568"/>
      </w:trPr>
      <w:tc>
        <w:tcPr>
          <w:tcW w:w="2862" w:type="pct"/>
          <w:shd w:val="clear" w:color="auto" w:fill="auto"/>
          <w:tcMar>
            <w:left w:w="0" w:type="dxa"/>
            <w:right w:w="0" w:type="dxa"/>
          </w:tcMar>
        </w:tcPr>
        <w:p w14:paraId="46D473E0" w14:textId="4E0A36A4" w:rsidR="00BC5CD5" w:rsidRPr="00F8577E" w:rsidRDefault="00DD4878" w:rsidP="00BC5CD5">
          <w:pPr>
            <w:spacing w:after="0"/>
            <w:rPr>
              <w:rFonts w:ascii="Times New Roman" w:hAnsi="Times New Roman" w:cs="Times New Roman"/>
              <w:sz w:val="20"/>
              <w:szCs w:val="20"/>
              <w:lang w:val="cs-CZ" w:eastAsia="ja-JP"/>
            </w:rPr>
          </w:pPr>
          <w:ins w:id="0" w:author="Vaida Petruškevičiūtė" w:date="2024-03-14T09:51:00Z">
            <w:r>
              <w:rPr>
                <w:rFonts w:ascii="Times New Roman" w:hAnsi="Times New Roman" w:cs="Times New Roman"/>
                <w:sz w:val="20"/>
                <w:szCs w:val="20"/>
                <w:lang w:val="cs-CZ" w:eastAsia="ja-JP"/>
              </w:rPr>
              <w:t>Kelių ženklinimo ir saugaus eismo priemonių įrengimo</w:t>
            </w:r>
          </w:ins>
          <w:r w:rsidR="00BC5CD5" w:rsidRPr="00F8577E">
            <w:rPr>
              <w:rFonts w:ascii="Times New Roman" w:hAnsi="Times New Roman" w:cs="Times New Roman"/>
              <w:sz w:val="20"/>
              <w:szCs w:val="20"/>
              <w:lang w:val="cs-CZ" w:eastAsia="ja-JP"/>
            </w:rPr>
            <w:t xml:space="preserve"> darbų centralizuoto viešasis</w:t>
          </w:r>
          <w:r w:rsidR="00BC5CD5" w:rsidRPr="00F8577E">
            <w:rPr>
              <w:rFonts w:ascii="Times New Roman" w:hAnsi="Times New Roman" w:cs="Times New Roman"/>
              <w:sz w:val="20"/>
              <w:szCs w:val="20"/>
            </w:rPr>
            <w:t xml:space="preserve"> </w:t>
          </w:r>
          <w:r w:rsidR="00BC5CD5" w:rsidRPr="00F8577E">
            <w:rPr>
              <w:rFonts w:ascii="Times New Roman" w:hAnsi="Times New Roman" w:cs="Times New Roman"/>
              <w:sz w:val="20"/>
              <w:szCs w:val="20"/>
              <w:lang w:val="cs-CZ" w:eastAsia="ja-JP"/>
            </w:rPr>
            <w:t>pirkimas, taikant dinaminę pirkimo sistemą</w:t>
          </w:r>
        </w:p>
        <w:p w14:paraId="5E7D6C29" w14:textId="77777777" w:rsidR="00BB485E" w:rsidRPr="00BB485E" w:rsidRDefault="00BB485E" w:rsidP="00BB485E">
          <w:pPr>
            <w:spacing w:after="0"/>
            <w:rPr>
              <w:rFonts w:ascii="Times New Roman" w:eastAsia="Times New Roman" w:hAnsi="Times New Roman" w:cs="Times New Roman"/>
              <w:sz w:val="20"/>
              <w:szCs w:val="20"/>
              <w:lang w:val="lt-LT" w:eastAsia="ja-JP"/>
            </w:rPr>
          </w:pP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lt-LT" w:eastAsia="ja-JP"/>
            </w:rPr>
            <w:t>PIRKIMO DOKUMENTAI</w:t>
          </w:r>
        </w:p>
        <w:p w14:paraId="2B23F021" w14:textId="2DD6A4A3" w:rsidR="00BB485E" w:rsidRPr="00BB485E" w:rsidRDefault="00BB485E" w:rsidP="00BB485E">
          <w:pPr>
            <w:widowControl w:val="0"/>
            <w:tabs>
              <w:tab w:val="left" w:pos="1296"/>
            </w:tabs>
            <w:adjustRightInd w:val="0"/>
            <w:spacing w:after="0" w:line="240" w:lineRule="auto"/>
            <w:textAlignment w:val="baseline"/>
            <w:rPr>
              <w:rFonts w:ascii="Times New Roman" w:eastAsia="Times New Roman" w:hAnsi="Times New Roman" w:cs="Times New Roman"/>
              <w:bCs/>
              <w:iCs/>
              <w:sz w:val="20"/>
              <w:szCs w:val="20"/>
              <w:lang w:val="cs-CZ" w:eastAsia="ja-JP"/>
            </w:rPr>
          </w:pP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Data: </w:t>
          </w:r>
          <w:r w:rsidR="00BC5CD5"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202</w:t>
          </w:r>
          <w:r w:rsidR="00BC5CD5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4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-</w:t>
          </w:r>
          <w:del w:id="1" w:author="Vaida Petruškevičiūtė" w:date="2024-03-14T09:51:00Z">
            <w:r w:rsidR="00BC5CD5" w:rsidDel="00DD4878">
              <w:rPr>
                <w:rFonts w:ascii="Times New Roman" w:eastAsia="Times New Roman" w:hAnsi="Times New Roman" w:cs="Times New Roman"/>
                <w:sz w:val="20"/>
                <w:szCs w:val="20"/>
                <w:lang w:val="cs-CZ" w:eastAsia="ja-JP"/>
              </w:rPr>
              <w:delText>0</w:delText>
            </w:r>
            <w:r w:rsidR="00F8577E" w:rsidDel="00DD4878">
              <w:rPr>
                <w:rFonts w:ascii="Times New Roman" w:eastAsia="Times New Roman" w:hAnsi="Times New Roman" w:cs="Times New Roman"/>
                <w:sz w:val="20"/>
                <w:szCs w:val="20"/>
                <w:lang w:val="cs-CZ" w:eastAsia="ja-JP"/>
              </w:rPr>
              <w:delText>2</w:delText>
            </w:r>
          </w:del>
          <w:ins w:id="2" w:author="Vaida Petruškevičiūtė" w:date="2024-03-14T09:51:00Z">
            <w:r w:rsidR="00DD4878">
              <w:rPr>
                <w:rFonts w:ascii="Times New Roman" w:eastAsia="Times New Roman" w:hAnsi="Times New Roman" w:cs="Times New Roman"/>
                <w:sz w:val="20"/>
                <w:szCs w:val="20"/>
                <w:lang w:val="cs-CZ" w:eastAsia="ja-JP"/>
              </w:rPr>
              <w:t>0</w:t>
            </w:r>
          </w:ins>
          <w:ins w:id="3" w:author="Vaida Petruškevičiūtė" w:date="2024-03-15T08:19:00Z">
            <w:r w:rsidR="00C70DAD">
              <w:rPr>
                <w:rFonts w:ascii="Times New Roman" w:eastAsia="Times New Roman" w:hAnsi="Times New Roman" w:cs="Times New Roman"/>
                <w:sz w:val="20"/>
                <w:szCs w:val="20"/>
                <w:lang w:val="cs-CZ" w:eastAsia="ja-JP"/>
              </w:rPr>
              <w:t>3</w:t>
            </w:r>
          </w:ins>
          <w:r w:rsidR="0033754B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-</w:t>
          </w:r>
        </w:p>
      </w:tc>
      <w:tc>
        <w:tcPr>
          <w:tcW w:w="2138" w:type="pct"/>
          <w:shd w:val="clear" w:color="auto" w:fill="auto"/>
        </w:tcPr>
        <w:p w14:paraId="5585D820" w14:textId="77777777" w:rsidR="00BB485E" w:rsidRPr="00BB485E" w:rsidRDefault="00BB485E" w:rsidP="00BB485E">
          <w:pPr>
            <w:spacing w:after="0"/>
            <w:ind w:right="147"/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</w:pPr>
          <w:bookmarkStart w:id="4" w:name="_Hlk125009083"/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                          C DALIS</w:t>
          </w:r>
        </w:p>
        <w:p w14:paraId="65E8316F" w14:textId="77777777" w:rsidR="00BB485E" w:rsidRDefault="00BB485E" w:rsidP="00BB485E">
          <w:pPr>
            <w:spacing w:after="0"/>
            <w:ind w:right="147"/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</w:pP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                          </w:t>
          </w:r>
          <w:r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DPS tiekėjų naudojimosi      </w:t>
          </w:r>
        </w:p>
        <w:p w14:paraId="0AC11740" w14:textId="62E0BBFE" w:rsidR="00BB485E" w:rsidRPr="00BB485E" w:rsidRDefault="00BB485E" w:rsidP="00BB485E">
          <w:pPr>
            <w:spacing w:after="0"/>
            <w:ind w:right="147"/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</w:pPr>
          <w:r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                          CPO IS tvarkos aprašas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</w:t>
          </w:r>
        </w:p>
        <w:p w14:paraId="48FAEE5A" w14:textId="08C40327" w:rsidR="00BB485E" w:rsidRPr="00BB485E" w:rsidRDefault="00BB485E" w:rsidP="00BB485E">
          <w:pPr>
            <w:spacing w:after="0"/>
            <w:ind w:right="147"/>
            <w:rPr>
              <w:rFonts w:ascii="Times New Roman" w:eastAsia="Times New Roman" w:hAnsi="Times New Roman" w:cs="Times New Roman"/>
              <w:bCs/>
              <w:iCs/>
              <w:sz w:val="20"/>
              <w:szCs w:val="20"/>
              <w:lang w:val="cs-CZ" w:eastAsia="ja-JP"/>
            </w:rPr>
          </w:pP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                           </w:t>
          </w:r>
          <w:bookmarkEnd w:id="4"/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PUSLAPIS 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begin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instrText xml:space="preserve">PAGE  </w:instrTex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separate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1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end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 xml:space="preserve"> IŠ 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begin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instrText xml:space="preserve"> NUMPAGES  \* MERGEFORMAT </w:instrTex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separate"/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t>6</w:t>
          </w:r>
          <w:r w:rsidRPr="00BB485E">
            <w:rPr>
              <w:rFonts w:ascii="Times New Roman" w:eastAsia="Times New Roman" w:hAnsi="Times New Roman" w:cs="Times New Roman"/>
              <w:sz w:val="20"/>
              <w:szCs w:val="20"/>
              <w:lang w:val="cs-CZ" w:eastAsia="ja-JP"/>
            </w:rPr>
            <w:fldChar w:fldCharType="end"/>
          </w:r>
        </w:p>
      </w:tc>
    </w:tr>
  </w:tbl>
  <w:p w14:paraId="7F847AAB" w14:textId="77777777" w:rsidR="00BB485E" w:rsidRDefault="00BB485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860F8B"/>
    <w:multiLevelType w:val="multilevel"/>
    <w:tmpl w:val="8DAA5462"/>
    <w:numStyleLink w:val="Punktai"/>
  </w:abstractNum>
  <w:abstractNum w:abstractNumId="1" w15:restartNumberingAfterBreak="0">
    <w:nsid w:val="3A5929A5"/>
    <w:multiLevelType w:val="multilevel"/>
    <w:tmpl w:val="8DAA5462"/>
    <w:styleLink w:val="Punktai"/>
    <w:lvl w:ilvl="0">
      <w:start w:val="1"/>
      <w:numFmt w:val="decimal"/>
      <w:pStyle w:val="Heading2"/>
      <w:lvlText w:val="%1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/>
        <w:i w:val="0"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ascii="Tahoma" w:hAnsi="Tahoma" w:cs="Tahoma" w:hint="default"/>
        <w:b w:val="0"/>
        <w:i w:val="0"/>
        <w:strike w:val="0"/>
        <w:dstrike w:val="0"/>
        <w:sz w:val="2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680"/>
      </w:pPr>
      <w:rPr>
        <w:rFonts w:ascii="Tahoma" w:hAnsi="Tahoma" w:cs="Tahoma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60AB4DF3"/>
    <w:multiLevelType w:val="multilevel"/>
    <w:tmpl w:val="9A088C4E"/>
    <w:lvl w:ilvl="0">
      <w:start w:val="1"/>
      <w:numFmt w:val="decimal"/>
      <w:lvlText w:val="%1."/>
      <w:lvlJc w:val="left"/>
      <w:pPr>
        <w:tabs>
          <w:tab w:val="num" w:pos="576"/>
        </w:tabs>
        <w:ind w:left="0" w:firstLine="0"/>
      </w:pPr>
      <w:rPr>
        <w:rFonts w:ascii="Times New Roman" w:hAnsi="Times New Roman" w:cs="Times New Roman" w:hint="default"/>
        <w:b w:val="0"/>
        <w:i w:val="0"/>
        <w:caps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0" w:firstLine="0"/>
      </w:pPr>
      <w:rPr>
        <w:rFonts w:ascii="Times New Roman" w:hAnsi="Times New Roman" w:cs="Times New Roman" w:hint="default"/>
        <w:b w:val="0"/>
        <w:i w:val="0"/>
        <w:strike w:val="0"/>
        <w:dstrike w:val="0"/>
        <w:sz w:val="22"/>
        <w:szCs w:val="22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576"/>
        </w:tabs>
        <w:ind w:left="0" w:firstLine="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num w:numId="1" w16cid:durableId="513689368">
    <w:abstractNumId w:val="0"/>
    <w:lvlOverride w:ilvl="0">
      <w:lvl w:ilvl="0">
        <w:start w:val="1"/>
        <w:numFmt w:val="decimal"/>
        <w:pStyle w:val="Heading2"/>
        <w:lvlText w:val="%1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0" w:firstLine="0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color w:val="auto"/>
          <w:sz w:val="24"/>
          <w:szCs w:val="24"/>
          <w:u w:val="none"/>
          <w:effect w:val="none"/>
          <w:vertAlign w:val="baseline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0"/>
          </w:tabs>
          <w:ind w:left="0" w:firstLine="680"/>
        </w:pPr>
        <w:rPr>
          <w:rFonts w:ascii="Times New Roman" w:hAnsi="Times New Roman" w:cs="Times New Roman" w:hint="default"/>
          <w:b w:val="0"/>
          <w:i w:val="0"/>
          <w:sz w:val="24"/>
          <w:szCs w:val="24"/>
        </w:rPr>
      </w:lvl>
    </w:lvlOverride>
    <w:lvlOverride w:ilvl="3">
      <w:lvl w:ilvl="3">
        <w:start w:val="1"/>
        <w:numFmt w:val="decimal"/>
        <w:lvlText w:val="(%4)"/>
        <w:lvlJc w:val="left"/>
        <w:pPr>
          <w:tabs>
            <w:tab w:val="num" w:pos="1800"/>
          </w:tabs>
          <w:ind w:left="1800" w:hanging="360"/>
        </w:pPr>
      </w:lvl>
    </w:lvlOverride>
    <w:lvlOverride w:ilvl="4">
      <w:lvl w:ilvl="4">
        <w:start w:val="1"/>
        <w:numFmt w:val="lowerLetter"/>
        <w:lvlText w:val="(%5)"/>
        <w:lvlJc w:val="left"/>
        <w:pPr>
          <w:tabs>
            <w:tab w:val="num" w:pos="2160"/>
          </w:tabs>
          <w:ind w:left="2160" w:hanging="360"/>
        </w:pPr>
      </w:lvl>
    </w:lvlOverride>
    <w:lvlOverride w:ilvl="5">
      <w:lvl w:ilvl="5">
        <w:start w:val="1"/>
        <w:numFmt w:val="lowerRoman"/>
        <w:lvlText w:val="(%6)"/>
        <w:lvlJc w:val="left"/>
        <w:pPr>
          <w:tabs>
            <w:tab w:val="num" w:pos="2520"/>
          </w:tabs>
          <w:ind w:left="2520" w:hanging="360"/>
        </w:pPr>
      </w:lvl>
    </w:lvlOverride>
    <w:lvlOverride w:ilvl="6">
      <w:lvl w:ilvl="6">
        <w:start w:val="1"/>
        <w:numFmt w:val="decimal"/>
        <w:lvlText w:val="%7."/>
        <w:lvlJc w:val="left"/>
        <w:pPr>
          <w:tabs>
            <w:tab w:val="num" w:pos="2880"/>
          </w:tabs>
          <w:ind w:left="2880" w:hanging="360"/>
        </w:pPr>
      </w:lvl>
    </w:lvlOverride>
    <w:lvlOverride w:ilvl="7">
      <w:lvl w:ilvl="7">
        <w:start w:val="1"/>
        <w:numFmt w:val="lowerLetter"/>
        <w:lvlText w:val="%8."/>
        <w:lvlJc w:val="left"/>
        <w:pPr>
          <w:tabs>
            <w:tab w:val="num" w:pos="3240"/>
          </w:tabs>
          <w:ind w:left="3240" w:hanging="360"/>
        </w:pPr>
      </w:lvl>
    </w:lvlOverride>
    <w:lvlOverride w:ilvl="8">
      <w:lvl w:ilvl="8">
        <w:start w:val="1"/>
        <w:numFmt w:val="lowerRoman"/>
        <w:lvlText w:val="%9."/>
        <w:lvlJc w:val="left"/>
        <w:pPr>
          <w:tabs>
            <w:tab w:val="num" w:pos="3600"/>
          </w:tabs>
          <w:ind w:left="3600" w:hanging="360"/>
        </w:pPr>
      </w:lvl>
    </w:lvlOverride>
  </w:num>
  <w:num w:numId="2" w16cid:durableId="1703943321">
    <w:abstractNumId w:val="1"/>
  </w:num>
  <w:num w:numId="3" w16cid:durableId="221136239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Vaida Petruškevičiūtė">
    <w15:presenceInfo w15:providerId="AD" w15:userId="S::v.petruskeviciute@cpo.lt::13336141-340d-4955-9d17-861776730d2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485E"/>
    <w:rsid w:val="000406C9"/>
    <w:rsid w:val="0007506D"/>
    <w:rsid w:val="001142EB"/>
    <w:rsid w:val="001E3E0D"/>
    <w:rsid w:val="001F0A1B"/>
    <w:rsid w:val="00244FA9"/>
    <w:rsid w:val="00294223"/>
    <w:rsid w:val="002D1DE4"/>
    <w:rsid w:val="0033754B"/>
    <w:rsid w:val="003A37CE"/>
    <w:rsid w:val="0040574A"/>
    <w:rsid w:val="00590E4D"/>
    <w:rsid w:val="005B54F4"/>
    <w:rsid w:val="00644F59"/>
    <w:rsid w:val="007008AD"/>
    <w:rsid w:val="00705533"/>
    <w:rsid w:val="00710F06"/>
    <w:rsid w:val="007A084C"/>
    <w:rsid w:val="007C4537"/>
    <w:rsid w:val="007C6E5E"/>
    <w:rsid w:val="007E1C01"/>
    <w:rsid w:val="008328A2"/>
    <w:rsid w:val="008717CA"/>
    <w:rsid w:val="00881FBC"/>
    <w:rsid w:val="008D37A1"/>
    <w:rsid w:val="00A25ED2"/>
    <w:rsid w:val="00AA6AA6"/>
    <w:rsid w:val="00BB485E"/>
    <w:rsid w:val="00BC5CD5"/>
    <w:rsid w:val="00BD0F77"/>
    <w:rsid w:val="00BD6FF9"/>
    <w:rsid w:val="00C70DAD"/>
    <w:rsid w:val="00D43D15"/>
    <w:rsid w:val="00D7539C"/>
    <w:rsid w:val="00DD4878"/>
    <w:rsid w:val="00EB6812"/>
    <w:rsid w:val="00F308AD"/>
    <w:rsid w:val="00F8577E"/>
    <w:rsid w:val="00FB5954"/>
    <w:rsid w:val="00FF5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49F39"/>
  <w15:chartTrackingRefBased/>
  <w15:docId w15:val="{0D345ED3-51FD-491A-B110-1AD0C5E04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485E"/>
    <w:pPr>
      <w:spacing w:after="200" w:line="276" w:lineRule="auto"/>
    </w:pPr>
    <w:rPr>
      <w:kern w:val="0"/>
      <w:lang w:val="en-US"/>
      <w14:ligatures w14:val="none"/>
    </w:rPr>
  </w:style>
  <w:style w:type="paragraph" w:styleId="Heading1">
    <w:name w:val="heading 1"/>
    <w:basedOn w:val="Normal"/>
    <w:next w:val="Normal"/>
    <w:link w:val="Heading1Char"/>
    <w:qFormat/>
    <w:rsid w:val="00BB485E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aliases w:val="Title Header2"/>
    <w:basedOn w:val="Normal"/>
    <w:next w:val="Normal"/>
    <w:link w:val="Heading2Char"/>
    <w:unhideWhenUsed/>
    <w:qFormat/>
    <w:rsid w:val="00BB485E"/>
    <w:pPr>
      <w:keepNext/>
      <w:numPr>
        <w:numId w:val="1"/>
      </w:numPr>
      <w:spacing w:before="100" w:beforeAutospacing="1"/>
      <w:jc w:val="both"/>
      <w:outlineLvl w:val="1"/>
    </w:pPr>
    <w:rPr>
      <w:rFonts w:ascii="Times New Roman" w:eastAsia="Times New Roman" w:hAnsi="Times New Roman" w:cs="Times New Roman"/>
      <w:iCs/>
      <w:caps/>
      <w:sz w:val="20"/>
      <w:szCs w:val="20"/>
      <w:lang w:val="x-none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B485E"/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  <w:lang w:val="en-US"/>
      <w14:ligatures w14:val="none"/>
    </w:rPr>
  </w:style>
  <w:style w:type="character" w:customStyle="1" w:styleId="Heading2Char">
    <w:name w:val="Heading 2 Char"/>
    <w:aliases w:val="Title Header2 Char"/>
    <w:basedOn w:val="DefaultParagraphFont"/>
    <w:link w:val="Heading2"/>
    <w:rsid w:val="00BB485E"/>
    <w:rPr>
      <w:rFonts w:ascii="Times New Roman" w:eastAsia="Times New Roman" w:hAnsi="Times New Roman" w:cs="Times New Roman"/>
      <w:iCs/>
      <w:caps/>
      <w:kern w:val="0"/>
      <w:sz w:val="20"/>
      <w:szCs w:val="20"/>
      <w:lang w:val="x-none" w:eastAsia="lt-LT"/>
      <w14:ligatures w14:val="none"/>
    </w:rPr>
  </w:style>
  <w:style w:type="paragraph" w:styleId="ListParagraph">
    <w:name w:val="List Paragraph"/>
    <w:aliases w:val="List Paragraph Red,Bullet EY,List Paragraph2,Numbering,ERP-List Paragraph,List Paragraph11,Sąrašo pastraipa.Bullet,Sąrašo pastraipa;Bullet,Table of contents numbered,Lentele,List Paragraph22,List Paragraph21,Paragraph"/>
    <w:basedOn w:val="Normal"/>
    <w:link w:val="ListParagraphChar"/>
    <w:uiPriority w:val="99"/>
    <w:qFormat/>
    <w:rsid w:val="00BB485E"/>
    <w:pPr>
      <w:ind w:left="720"/>
      <w:contextualSpacing/>
    </w:pPr>
  </w:style>
  <w:style w:type="numbering" w:customStyle="1" w:styleId="Punktai">
    <w:name w:val="Punktai"/>
    <w:rsid w:val="00BB485E"/>
    <w:pPr>
      <w:numPr>
        <w:numId w:val="2"/>
      </w:numPr>
    </w:pPr>
  </w:style>
  <w:style w:type="character" w:customStyle="1" w:styleId="ListParagraphChar">
    <w:name w:val="List Paragraph Char"/>
    <w:aliases w:val="List Paragraph Red Char,Bullet EY Char,List Paragraph2 Char,Numbering Char,ERP-List Paragraph Char,List Paragraph11 Char,Sąrašo pastraipa.Bullet Char,Sąrašo pastraipa.Bullet Char1,Table of contents numbered Char,Lentele Char"/>
    <w:link w:val="ListParagraph"/>
    <w:uiPriority w:val="99"/>
    <w:locked/>
    <w:rsid w:val="00BB485E"/>
    <w:rPr>
      <w:kern w:val="0"/>
      <w:lang w:val="en-U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BB48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485E"/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B485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485E"/>
    <w:rPr>
      <w:kern w:val="0"/>
      <w:lang w:val="en-US"/>
      <w14:ligatures w14:val="none"/>
    </w:rPr>
  </w:style>
  <w:style w:type="paragraph" w:customStyle="1" w:styleId="Default">
    <w:name w:val="Default"/>
    <w:rsid w:val="00BB48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customStyle="1" w:styleId="paragraph">
    <w:name w:val="paragraph"/>
    <w:basedOn w:val="Normal"/>
    <w:rsid w:val="00BB485E"/>
    <w:pPr>
      <w:spacing w:after="0" w:line="240" w:lineRule="auto"/>
    </w:pPr>
    <w:rPr>
      <w:rFonts w:ascii="Calibri" w:hAnsi="Calibri" w:cs="Calibri"/>
    </w:rPr>
  </w:style>
  <w:style w:type="character" w:customStyle="1" w:styleId="eop">
    <w:name w:val="eop"/>
    <w:basedOn w:val="DefaultParagraphFont"/>
    <w:rsid w:val="00BB485E"/>
  </w:style>
  <w:style w:type="character" w:customStyle="1" w:styleId="normaltextrun">
    <w:name w:val="normaltextrun"/>
    <w:basedOn w:val="DefaultParagraphFont"/>
    <w:rsid w:val="00BB485E"/>
  </w:style>
  <w:style w:type="character" w:styleId="CommentReference">
    <w:name w:val="annotation reference"/>
    <w:basedOn w:val="DefaultParagraphFont"/>
    <w:uiPriority w:val="99"/>
    <w:semiHidden/>
    <w:unhideWhenUsed/>
    <w:rsid w:val="00BD0F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D0F7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D0F77"/>
    <w:rPr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D0F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D0F77"/>
    <w:rPr>
      <w:b/>
      <w:bCs/>
      <w:kern w:val="0"/>
      <w:sz w:val="20"/>
      <w:szCs w:val="20"/>
      <w:lang w:val="en-US"/>
      <w14:ligatures w14:val="none"/>
    </w:rPr>
  </w:style>
  <w:style w:type="paragraph" w:styleId="Revision">
    <w:name w:val="Revision"/>
    <w:hidden/>
    <w:uiPriority w:val="99"/>
    <w:semiHidden/>
    <w:rsid w:val="00881FBC"/>
    <w:pPr>
      <w:spacing w:after="0" w:line="240" w:lineRule="auto"/>
    </w:pPr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56CD067A149F241B2E7CC58F9ECA52F" ma:contentTypeVersion="3" ma:contentTypeDescription="Create a new document." ma:contentTypeScope="" ma:versionID="913e5a11a43bae4c55d5bfddb0e4052c">
  <xsd:schema xmlns:xsd="http://www.w3.org/2001/XMLSchema" xmlns:xs="http://www.w3.org/2001/XMLSchema" xmlns:p="http://schemas.microsoft.com/office/2006/metadata/properties" xmlns:ns2="24e22025-6047-4304-bb8f-c21ee9057532" targetNamespace="http://schemas.microsoft.com/office/2006/metadata/properties" ma:root="true" ma:fieldsID="e1c19b2920cbb1d64a4cfbee87d9dccb" ns2:_="">
    <xsd:import namespace="24e22025-6047-4304-bb8f-c21ee905753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e22025-6047-4304-bb8f-c21ee90575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CD9C93F-C626-499B-AF17-A6FE645CF3D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306075-65A2-4B59-9974-1BAFBD2C01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5F25E24-4F0F-4E38-B6A6-8633ACE30D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e22025-6047-4304-bb8f-c21ee90575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3</Pages>
  <Words>5649</Words>
  <Characters>3220</Characters>
  <Application>Microsoft Office Word</Application>
  <DocSecurity>0</DocSecurity>
  <Lines>26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Indrė Šulgė</dc:creator>
  <cp:keywords/>
  <dc:description/>
  <cp:lastModifiedBy>Vaida Petruškevičiūtė</cp:lastModifiedBy>
  <cp:revision>28</cp:revision>
  <dcterms:created xsi:type="dcterms:W3CDTF">2023-12-05T09:36:00Z</dcterms:created>
  <dcterms:modified xsi:type="dcterms:W3CDTF">2024-04-12T10:54:00Z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0x010100156CD067A149F241B2E7CC58F9ECA52F</vt:lpwstr>
  </property>
</Properties>
</file>